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77" w:type="dxa"/>
        <w:jc w:val="center"/>
        <w:tblLook w:val="0000" w:firstRow="0" w:lastRow="0" w:firstColumn="0" w:lastColumn="0" w:noHBand="0" w:noVBand="0"/>
      </w:tblPr>
      <w:tblGrid>
        <w:gridCol w:w="4019"/>
        <w:gridCol w:w="6058"/>
      </w:tblGrid>
      <w:tr w:rsidR="00F57790" w:rsidRPr="00F57790" w14:paraId="5870A717" w14:textId="77777777" w:rsidTr="00DD7774">
        <w:trPr>
          <w:trHeight w:val="1188"/>
          <w:jc w:val="center"/>
        </w:trPr>
        <w:tc>
          <w:tcPr>
            <w:tcW w:w="4019" w:type="dxa"/>
          </w:tcPr>
          <w:p w14:paraId="5E04D8F5" w14:textId="3AFD02DF" w:rsidR="00F57790" w:rsidRPr="00F57790" w:rsidRDefault="00F57790" w:rsidP="004345E9">
            <w:pPr>
              <w:pStyle w:val="Heading3"/>
              <w:widowControl w:val="0"/>
              <w:rPr>
                <w:rFonts w:ascii="Times New Roman" w:hAnsi="Times New Roman"/>
                <w:noProof/>
                <w:color w:val="000000" w:themeColor="text1"/>
                <w:sz w:val="26"/>
                <w:szCs w:val="28"/>
              </w:rPr>
            </w:pPr>
            <w:r w:rsidRPr="00F57790">
              <w:rPr>
                <w:rFonts w:ascii="Times New Roman" w:hAnsi="Times New Roman"/>
                <w:noProof/>
                <w:color w:val="000000" w:themeColor="text1"/>
                <w:sz w:val="26"/>
                <w:szCs w:val="28"/>
              </w:rPr>
              <w:t xml:space="preserve">BỘ </w:t>
            </w:r>
            <w:del w:id="0" w:author="Microsoft Office User" w:date="2025-03-28T14:21:00Z">
              <w:r w:rsidRPr="00F57790" w:rsidDel="00FF6818">
                <w:rPr>
                  <w:rFonts w:ascii="Times New Roman" w:hAnsi="Times New Roman"/>
                  <w:noProof/>
                  <w:color w:val="000000" w:themeColor="text1"/>
                  <w:sz w:val="26"/>
                  <w:szCs w:val="28"/>
                </w:rPr>
                <w:delText>KẾ HOẠCH VÀ ĐẦU TƯ</w:delText>
              </w:r>
            </w:del>
            <w:ins w:id="1" w:author="Microsoft Office User" w:date="2025-03-28T14:21:00Z">
              <w:r w:rsidR="00FF6818">
                <w:rPr>
                  <w:rFonts w:ascii="Times New Roman" w:hAnsi="Times New Roman"/>
                  <w:noProof/>
                  <w:color w:val="000000" w:themeColor="text1"/>
                  <w:sz w:val="26"/>
                  <w:szCs w:val="28"/>
                </w:rPr>
                <w:t>TÀI CHÍNH</w:t>
              </w:r>
            </w:ins>
          </w:p>
          <w:p w14:paraId="7B041F2B" w14:textId="77777777" w:rsidR="00F57790" w:rsidRPr="00F57790" w:rsidRDefault="00F57790" w:rsidP="004345E9">
            <w:pPr>
              <w:pStyle w:val="Heading8"/>
              <w:spacing w:before="0" w:after="0" w:line="240" w:lineRule="auto"/>
              <w:ind w:firstLine="0"/>
              <w:rPr>
                <w:rFonts w:ascii="Times New Roman" w:hAnsi="Times New Roman"/>
                <w:b w:val="0"/>
                <w:bCs w:val="0"/>
                <w:i w:val="0"/>
                <w:iCs w:val="0"/>
                <w:color w:val="000000" w:themeColor="text1"/>
                <w:sz w:val="32"/>
                <w:szCs w:val="32"/>
              </w:rPr>
            </w:pPr>
            <w:r w:rsidRPr="00F57790">
              <w:rPr>
                <w:rFonts w:ascii="Times New Roman" w:hAnsi="Times New Roman"/>
                <w:b w:val="0"/>
                <w:bCs w:val="0"/>
                <w:i w:val="0"/>
                <w:iCs w:val="0"/>
                <w:noProof/>
                <w:color w:val="000000" w:themeColor="text1"/>
              </w:rPr>
              <mc:AlternateContent>
                <mc:Choice Requires="wps">
                  <w:drawing>
                    <wp:anchor distT="4294967295" distB="4294967295" distL="114300" distR="114300" simplePos="0" relativeHeight="251660288" behindDoc="0" locked="0" layoutInCell="1" allowOverlap="1" wp14:anchorId="0C9A508A" wp14:editId="171080AC">
                      <wp:simplePos x="0" y="0"/>
                      <wp:positionH relativeFrom="column">
                        <wp:posOffset>779780</wp:posOffset>
                      </wp:positionH>
                      <wp:positionV relativeFrom="paragraph">
                        <wp:posOffset>41274</wp:posOffset>
                      </wp:positionV>
                      <wp:extent cx="819150" cy="0"/>
                      <wp:effectExtent l="0" t="0" r="19050" b="25400"/>
                      <wp:wrapNone/>
                      <wp:docPr id="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8BD6B0" id="Line 44" o:spid="_x0000_s1026" style="position:absolute;flip:y;z-index:25166028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61.4pt,3.25pt" to="125.9pt,3.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"/>
                  </w:pict>
                </mc:Fallback>
              </mc:AlternateContent>
            </w:r>
          </w:p>
          <w:p w14:paraId="682CB199" w14:textId="72DE5B3C" w:rsidR="00F57790" w:rsidRPr="00F57790" w:rsidRDefault="00F57790" w:rsidP="004345E9">
            <w:pPr>
              <w:pStyle w:val="Heading8"/>
              <w:tabs>
                <w:tab w:val="left" w:pos="690"/>
                <w:tab w:val="center" w:pos="1901"/>
              </w:tabs>
              <w:spacing w:before="240" w:after="0" w:line="240" w:lineRule="auto"/>
              <w:ind w:firstLine="0"/>
              <w:jc w:val="left"/>
              <w:rPr>
                <w:rFonts w:ascii="Times New Roman" w:hAnsi="Times New Roman"/>
                <w:b w:val="0"/>
                <w:bCs w:val="0"/>
                <w:i w:val="0"/>
                <w:iCs w:val="0"/>
                <w:color w:val="000000" w:themeColor="text1"/>
              </w:rPr>
            </w:pPr>
            <w:r w:rsidRPr="00F57790">
              <w:rPr>
                <w:rFonts w:ascii="Times New Roman" w:hAnsi="Times New Roman"/>
                <w:b w:val="0"/>
                <w:i w:val="0"/>
                <w:color w:val="000000" w:themeColor="text1"/>
                <w:sz w:val="26"/>
              </w:rPr>
              <w:tab/>
            </w:r>
            <w:r w:rsidRPr="00F57790">
              <w:rPr>
                <w:rFonts w:ascii="Times New Roman" w:hAnsi="Times New Roman"/>
                <w:b w:val="0"/>
                <w:i w:val="0"/>
                <w:color w:val="000000" w:themeColor="text1"/>
                <w:sz w:val="26"/>
              </w:rPr>
              <w:tab/>
              <w:t>Số:         /TTr-</w:t>
            </w:r>
            <w:del w:id="2" w:author="Microsoft Office User" w:date="2025-03-28T14:21:00Z">
              <w:r w:rsidRPr="00F57790" w:rsidDel="00FF6818">
                <w:rPr>
                  <w:rFonts w:ascii="Times New Roman" w:hAnsi="Times New Roman"/>
                  <w:b w:val="0"/>
                  <w:i w:val="0"/>
                  <w:color w:val="000000" w:themeColor="text1"/>
                  <w:sz w:val="26"/>
                </w:rPr>
                <w:delText>BKHĐT</w:delText>
              </w:r>
            </w:del>
            <w:ins w:id="3" w:author="Microsoft Office User" w:date="2025-03-28T14:21:00Z">
              <w:r w:rsidR="00FF6818">
                <w:rPr>
                  <w:rFonts w:ascii="Times New Roman" w:hAnsi="Times New Roman"/>
                  <w:b w:val="0"/>
                  <w:i w:val="0"/>
                  <w:color w:val="000000" w:themeColor="text1"/>
                  <w:sz w:val="26"/>
                </w:rPr>
                <w:t>TC</w:t>
              </w:r>
            </w:ins>
          </w:p>
        </w:tc>
        <w:tc>
          <w:tcPr>
            <w:tcW w:w="6058" w:type="dxa"/>
          </w:tcPr>
          <w:p w14:paraId="15A639E3" w14:textId="77777777" w:rsidR="00F57790" w:rsidRPr="005D42DA" w:rsidRDefault="00F57790" w:rsidP="004345E9">
            <w:pPr>
              <w:pStyle w:val="Heading3"/>
              <w:widowControl w:val="0"/>
              <w:rPr>
                <w:rFonts w:ascii="Times New Roman" w:hAnsi="Times New Roman"/>
                <w:b w:val="0"/>
                <w:bCs w:val="0"/>
                <w:color w:val="000000" w:themeColor="text1"/>
                <w:sz w:val="26"/>
                <w:szCs w:val="26"/>
              </w:rPr>
            </w:pPr>
            <w:r w:rsidRPr="005D42DA">
              <w:rPr>
                <w:rFonts w:ascii="Times New Roman" w:hAnsi="Times New Roman"/>
                <w:noProof/>
                <w:color w:val="000000" w:themeColor="text1"/>
                <w:sz w:val="26"/>
                <w:szCs w:val="26"/>
              </w:rPr>
              <w:t>CỘNG HOÀ XÃ HỘI CHỦ NGHĨA VIỆT NAM</w:t>
            </w:r>
          </w:p>
          <w:p w14:paraId="2507843F" w14:textId="77777777" w:rsidR="00F57790" w:rsidRPr="005D42DA" w:rsidRDefault="00F57790" w:rsidP="004345E9">
            <w:pPr>
              <w:keepNext/>
              <w:widowControl w:val="0"/>
              <w:jc w:val="center"/>
              <w:rPr>
                <w:rFonts w:ascii="Times New Roman" w:hAnsi="Times New Roman" w:cs="Times New Roman"/>
                <w:b/>
                <w:bCs/>
                <w:color w:val="000000" w:themeColor="text1"/>
                <w:sz w:val="26"/>
                <w:szCs w:val="26"/>
              </w:rPr>
            </w:pPr>
            <w:r w:rsidRPr="005D42DA">
              <w:rPr>
                <w:rFonts w:ascii="Times New Roman" w:hAnsi="Times New Roman" w:cs="Times New Roman"/>
                <w:b/>
                <w:bCs/>
                <w:color w:val="000000" w:themeColor="text1"/>
                <w:sz w:val="26"/>
                <w:szCs w:val="26"/>
              </w:rPr>
              <w:t>Độc lập - Tự do - Hạnh phúc</w:t>
            </w:r>
          </w:p>
          <w:p w14:paraId="2C692301" w14:textId="77777777" w:rsidR="00F57790" w:rsidRPr="00F57790" w:rsidRDefault="00F57790" w:rsidP="004345E9">
            <w:pPr>
              <w:keepNext/>
              <w:widowControl w:val="0"/>
              <w:spacing w:before="240"/>
              <w:jc w:val="center"/>
              <w:rPr>
                <w:rFonts w:ascii="Times New Roman" w:hAnsi="Times New Roman" w:cs="Times New Roman"/>
                <w:b/>
                <w:bCs/>
                <w:i/>
                <w:iCs/>
                <w:color w:val="000000" w:themeColor="text1"/>
                <w:sz w:val="28"/>
                <w:szCs w:val="28"/>
              </w:rPr>
            </w:pPr>
            <w:r w:rsidRPr="00F57790">
              <w:rPr>
                <w:rFonts w:ascii="Times New Roman" w:hAnsi="Times New Roman" w:cs="Times New Roman"/>
                <w:noProof/>
                <w:color w:val="000000" w:themeColor="text1"/>
                <w:sz w:val="28"/>
                <w:szCs w:val="28"/>
              </w:rPr>
              <mc:AlternateContent>
                <mc:Choice Requires="wps">
                  <w:drawing>
                    <wp:anchor distT="4294967295" distB="4294967295" distL="114300" distR="114300" simplePos="0" relativeHeight="251659264" behindDoc="0" locked="0" layoutInCell="1" allowOverlap="1" wp14:anchorId="6F250559" wp14:editId="7A4B1061">
                      <wp:simplePos x="0" y="0"/>
                      <wp:positionH relativeFrom="column">
                        <wp:posOffset>878840</wp:posOffset>
                      </wp:positionH>
                      <wp:positionV relativeFrom="paragraph">
                        <wp:posOffset>12699</wp:posOffset>
                      </wp:positionV>
                      <wp:extent cx="1956435" cy="0"/>
                      <wp:effectExtent l="0" t="0" r="24765" b="25400"/>
                      <wp:wrapNone/>
                      <wp:docPr id="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56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327F90" id="Line 43" o:spid="_x0000_s1026" style="position:absolute;flip:y;z-index:25165926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69.2pt,1pt" to="223.25pt,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"/>
                  </w:pict>
                </mc:Fallback>
              </mc:AlternateContent>
            </w:r>
            <w:r w:rsidRPr="00F57790">
              <w:rPr>
                <w:rFonts w:ascii="Times New Roman" w:hAnsi="Times New Roman" w:cs="Times New Roman"/>
                <w:i/>
                <w:iCs/>
                <w:color w:val="000000" w:themeColor="text1"/>
                <w:sz w:val="28"/>
                <w:szCs w:val="28"/>
              </w:rPr>
              <w:t>Hà Nội, ngày      tháng       năm 2025</w:t>
            </w:r>
          </w:p>
        </w:tc>
      </w:tr>
    </w:tbl>
    <w:p w14:paraId="74C7135D" w14:textId="77777777" w:rsidR="00F57790" w:rsidRPr="00F57790" w:rsidRDefault="00F57790" w:rsidP="00F57790">
      <w:pPr>
        <w:keepNext/>
        <w:widowControl w:val="0"/>
        <w:tabs>
          <w:tab w:val="left" w:pos="1280"/>
        </w:tabs>
        <w:spacing w:line="276" w:lineRule="auto"/>
        <w:rPr>
          <w:rFonts w:ascii="Times New Roman" w:hAnsi="Times New Roman" w:cs="Times New Roman"/>
          <w:b/>
          <w:bCs/>
          <w:color w:val="000000" w:themeColor="text1"/>
          <w:sz w:val="2"/>
          <w:szCs w:val="2"/>
        </w:rPr>
      </w:pPr>
      <w:r w:rsidRPr="00F57790">
        <w:rPr>
          <w:rFonts w:ascii="Times New Roman" w:hAnsi="Times New Roman" w:cs="Times New Roman"/>
          <w:b/>
          <w:bCs/>
          <w:color w:val="000000" w:themeColor="text1"/>
          <w:sz w:val="28"/>
          <w:szCs w:val="28"/>
        </w:rPr>
        <w:tab/>
      </w:r>
    </w:p>
    <w:p w14:paraId="143EDA36" w14:textId="77777777" w:rsidR="00F57790" w:rsidRPr="00F57790" w:rsidRDefault="00F57790" w:rsidP="00F57790">
      <w:pPr>
        <w:keepNext/>
        <w:widowControl w:val="0"/>
        <w:jc w:val="center"/>
        <w:rPr>
          <w:rFonts w:ascii="Times New Roman" w:hAnsi="Times New Roman" w:cs="Times New Roman"/>
          <w:b/>
          <w:bCs/>
          <w:color w:val="000000" w:themeColor="text1"/>
          <w:sz w:val="28"/>
          <w:szCs w:val="28"/>
        </w:rPr>
      </w:pPr>
    </w:p>
    <w:p w14:paraId="01ACAA4F" w14:textId="12CD7771" w:rsidR="00FC4352" w:rsidRDefault="00831A44">
      <w:pPr>
        <w:keepNext/>
        <w:widowControl w:val="0"/>
        <w:rPr>
          <w:ins w:id="4" w:author="Microsoft Office User" w:date="2025-04-02T13:36:00Z"/>
          <w:rFonts w:ascii="Times New Roman" w:hAnsi="Times New Roman" w:cs="Times New Roman"/>
          <w:b/>
          <w:bCs/>
          <w:color w:val="000000" w:themeColor="text1"/>
          <w:sz w:val="28"/>
          <w:szCs w:val="28"/>
        </w:rPr>
        <w:pPrChange w:id="5" w:author="Microsoft Office User" w:date="2025-04-04T08:41:00Z">
          <w:pPr>
            <w:keepNext/>
            <w:widowControl w:val="0"/>
            <w:jc w:val="center"/>
          </w:pPr>
        </w:pPrChange>
      </w:pPr>
      <w:ins w:id="6" w:author="Microsoft Office User" w:date="2025-04-02T13:36:00Z">
        <w:r>
          <w:rPr>
            <w:rFonts w:ascii="Times New Roman" w:hAnsi="Times New Roman" w:cs="Times New Roman"/>
            <w:b/>
            <w:bCs/>
            <w:color w:val="000000" w:themeColor="text1"/>
            <w:sz w:val="28"/>
            <w:szCs w:val="28"/>
          </w:rPr>
          <w:t xml:space="preserve">  </w:t>
        </w:r>
      </w:ins>
    </w:p>
    <w:p w14:paraId="4A46142C" w14:textId="77777777" w:rsidR="00F57790" w:rsidRPr="00F57790" w:rsidRDefault="00F57790" w:rsidP="00F57790">
      <w:pPr>
        <w:keepNext/>
        <w:widowControl w:val="0"/>
        <w:jc w:val="center"/>
        <w:rPr>
          <w:rFonts w:ascii="Times New Roman" w:hAnsi="Times New Roman" w:cs="Times New Roman"/>
          <w:b/>
          <w:bCs/>
          <w:color w:val="000000" w:themeColor="text1"/>
          <w:sz w:val="28"/>
          <w:szCs w:val="28"/>
        </w:rPr>
      </w:pPr>
      <w:r w:rsidRPr="00F57790">
        <w:rPr>
          <w:rFonts w:ascii="Times New Roman" w:hAnsi="Times New Roman" w:cs="Times New Roman"/>
          <w:b/>
          <w:bCs/>
          <w:color w:val="000000" w:themeColor="text1"/>
          <w:sz w:val="28"/>
          <w:szCs w:val="28"/>
        </w:rPr>
        <w:t>TỜ TRÌNH</w:t>
      </w:r>
    </w:p>
    <w:p w14:paraId="7D80AB8E" w14:textId="082E4FF8" w:rsidR="00F57790" w:rsidRDefault="00DE139D" w:rsidP="00F57790">
      <w:pPr>
        <w:keepNext/>
        <w:widowControl w:val="0"/>
        <w:adjustRightInd w:val="0"/>
        <w:spacing w:line="276" w:lineRule="auto"/>
        <w:jc w:val="center"/>
        <w:rPr>
          <w:ins w:id="7" w:author="Microsoft Office User" w:date="2025-04-04T08:41:00Z"/>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Dự án Luật sửa đổi, bổ sung một số điều của</w:t>
      </w:r>
      <w:r w:rsidR="00F57790" w:rsidRPr="00F57790">
        <w:rPr>
          <w:rFonts w:ascii="Times New Roman" w:hAnsi="Times New Roman" w:cs="Times New Roman"/>
          <w:b/>
          <w:bCs/>
          <w:color w:val="000000" w:themeColor="text1"/>
          <w:sz w:val="28"/>
          <w:szCs w:val="28"/>
        </w:rPr>
        <w:t xml:space="preserve"> Luật Doanh nghiệp </w:t>
      </w:r>
    </w:p>
    <w:p w14:paraId="6F6BE6E4" w14:textId="353CD499" w:rsidR="00831A44" w:rsidRPr="00831A44" w:rsidRDefault="00831A44" w:rsidP="00F57790">
      <w:pPr>
        <w:keepNext/>
        <w:widowControl w:val="0"/>
        <w:adjustRightInd w:val="0"/>
        <w:spacing w:line="276" w:lineRule="auto"/>
        <w:jc w:val="center"/>
        <w:rPr>
          <w:rFonts w:ascii="Times New Roman" w:hAnsi="Times New Roman" w:cs="Times New Roman"/>
          <w:i/>
          <w:color w:val="000000" w:themeColor="text1"/>
          <w:sz w:val="28"/>
          <w:szCs w:val="28"/>
          <w:lang w:val="vi-VN"/>
          <w:rPrChange w:id="8" w:author="Microsoft Office User" w:date="2025-04-04T08:41:00Z">
            <w:rPr>
              <w:rFonts w:ascii="Times New Roman" w:hAnsi="Times New Roman" w:cs="Times New Roman"/>
              <w:b/>
              <w:color w:val="000000" w:themeColor="text1"/>
              <w:sz w:val="28"/>
              <w:szCs w:val="28"/>
              <w:lang w:val="vi-VN"/>
            </w:rPr>
          </w:rPrChange>
        </w:rPr>
      </w:pPr>
      <w:ins w:id="9" w:author="Microsoft Office User" w:date="2025-04-04T08:41:00Z">
        <w:r w:rsidRPr="00831A44">
          <w:rPr>
            <w:rFonts w:ascii="Times New Roman" w:hAnsi="Times New Roman" w:cs="Times New Roman"/>
            <w:bCs/>
            <w:i/>
            <w:color w:val="000000" w:themeColor="text1"/>
            <w:sz w:val="28"/>
            <w:szCs w:val="28"/>
            <w:rPrChange w:id="10" w:author="Microsoft Office User" w:date="2025-04-04T08:41:00Z">
              <w:rPr>
                <w:rFonts w:ascii="Times New Roman" w:hAnsi="Times New Roman" w:cs="Times New Roman"/>
                <w:b/>
                <w:bCs/>
                <w:color w:val="000000" w:themeColor="text1"/>
                <w:sz w:val="28"/>
                <w:szCs w:val="28"/>
              </w:rPr>
            </w:rPrChange>
          </w:rPr>
          <w:t>(xin ý kiến thẩm định của Bộ Tư pháp)</w:t>
        </w:r>
      </w:ins>
    </w:p>
    <w:p w14:paraId="4C42630B" w14:textId="316D44D3" w:rsidR="00F57790" w:rsidRPr="00F57790" w:rsidDel="00FC4352" w:rsidRDefault="00F57790" w:rsidP="00F57790">
      <w:pPr>
        <w:keepNext/>
        <w:widowControl w:val="0"/>
        <w:adjustRightInd w:val="0"/>
        <w:spacing w:line="276" w:lineRule="auto"/>
        <w:jc w:val="center"/>
        <w:rPr>
          <w:del w:id="11" w:author="Microsoft Office User" w:date="2025-04-02T13:36:00Z"/>
          <w:rFonts w:ascii="Times New Roman" w:hAnsi="Times New Roman" w:cs="Times New Roman"/>
          <w:bCs/>
          <w:i/>
          <w:iCs/>
          <w:color w:val="000000" w:themeColor="text1"/>
          <w:sz w:val="28"/>
          <w:szCs w:val="28"/>
          <w:lang w:val="vi-VN"/>
        </w:rPr>
      </w:pPr>
      <w:del w:id="12" w:author="Microsoft Office User" w:date="2025-04-02T13:36:00Z">
        <w:r w:rsidRPr="00F57790" w:rsidDel="00FC4352">
          <w:rPr>
            <w:rFonts w:ascii="Times New Roman" w:hAnsi="Times New Roman" w:cs="Times New Roman"/>
            <w:bCs/>
            <w:i/>
            <w:iCs/>
            <w:color w:val="000000" w:themeColor="text1"/>
            <w:sz w:val="28"/>
            <w:szCs w:val="28"/>
            <w:lang w:val="vi-VN"/>
          </w:rPr>
          <w:delText xml:space="preserve"> (gửi Bộ Tư pháp để </w:delText>
        </w:r>
        <w:r w:rsidRPr="00F57790" w:rsidDel="00FC4352">
          <w:rPr>
            <w:rFonts w:ascii="Times New Roman" w:hAnsi="Times New Roman" w:cs="Times New Roman"/>
            <w:bCs/>
            <w:i/>
            <w:iCs/>
            <w:color w:val="000000" w:themeColor="text1"/>
            <w:sz w:val="28"/>
            <w:szCs w:val="28"/>
          </w:rPr>
          <w:delText xml:space="preserve">phục vụ công tác </w:delText>
        </w:r>
        <w:r w:rsidRPr="00F57790" w:rsidDel="00FC4352">
          <w:rPr>
            <w:rFonts w:ascii="Times New Roman" w:hAnsi="Times New Roman" w:cs="Times New Roman"/>
            <w:bCs/>
            <w:i/>
            <w:iCs/>
            <w:color w:val="000000" w:themeColor="text1"/>
            <w:sz w:val="28"/>
            <w:szCs w:val="28"/>
            <w:lang w:val="vi-VN"/>
          </w:rPr>
          <w:delText>thẩm định)</w:delText>
        </w:r>
      </w:del>
    </w:p>
    <w:p w14:paraId="29DE6B99" w14:textId="77777777" w:rsidR="00F57790" w:rsidRPr="00F57790" w:rsidRDefault="00F57790" w:rsidP="00F57790">
      <w:pPr>
        <w:jc w:val="center"/>
        <w:rPr>
          <w:rFonts w:ascii="Times New Roman" w:hAnsi="Times New Roman" w:cs="Times New Roman"/>
          <w:color w:val="000000" w:themeColor="text1"/>
          <w:sz w:val="28"/>
          <w:szCs w:val="28"/>
        </w:rPr>
      </w:pPr>
      <w:r w:rsidRPr="00F57790">
        <w:rPr>
          <w:rFonts w:ascii="Times New Roman" w:hAnsi="Times New Roman" w:cs="Times New Roman"/>
          <w:b/>
          <w:noProof/>
          <w:color w:val="000000" w:themeColor="text1"/>
          <w:sz w:val="28"/>
          <w:szCs w:val="28"/>
        </w:rPr>
        <mc:AlternateContent>
          <mc:Choice Requires="wps">
            <w:drawing>
              <wp:anchor distT="4294967295" distB="4294967295" distL="114300" distR="114300" simplePos="0" relativeHeight="251661312" behindDoc="0" locked="0" layoutInCell="1" allowOverlap="1" wp14:anchorId="2CC04C8E" wp14:editId="6845AC0A">
                <wp:simplePos x="0" y="0"/>
                <wp:positionH relativeFrom="column">
                  <wp:posOffset>2072640</wp:posOffset>
                </wp:positionH>
                <wp:positionV relativeFrom="paragraph">
                  <wp:posOffset>55879</wp:posOffset>
                </wp:positionV>
                <wp:extent cx="1620520" cy="0"/>
                <wp:effectExtent l="0" t="0" r="30480" b="25400"/>
                <wp:wrapNone/>
                <wp:docPr id="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0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657B32" id="Line 42" o:spid="_x0000_s1026" style="position:absolute;z-index:251661312;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63.2pt,4.4pt" to="290.8pt,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"/>
            </w:pict>
          </mc:Fallback>
        </mc:AlternateContent>
      </w:r>
    </w:p>
    <w:p w14:paraId="54D294D0" w14:textId="77777777" w:rsidR="00F57790" w:rsidRPr="00F57790" w:rsidRDefault="00F57790" w:rsidP="00F57790">
      <w:pPr>
        <w:jc w:val="center"/>
        <w:rPr>
          <w:rFonts w:ascii="Times New Roman" w:hAnsi="Times New Roman" w:cs="Times New Roman"/>
          <w:color w:val="000000" w:themeColor="text1"/>
          <w:sz w:val="28"/>
          <w:szCs w:val="28"/>
        </w:rPr>
      </w:pPr>
    </w:p>
    <w:p w14:paraId="2DA3CD4D" w14:textId="77777777" w:rsidR="00F57790" w:rsidRPr="00F57790" w:rsidRDefault="00F57790" w:rsidP="00F57790">
      <w:pPr>
        <w:jc w:val="center"/>
        <w:rPr>
          <w:rFonts w:ascii="Times New Roman" w:hAnsi="Times New Roman" w:cs="Times New Roman"/>
          <w:color w:val="000000" w:themeColor="text1"/>
          <w:sz w:val="28"/>
          <w:szCs w:val="28"/>
        </w:rPr>
      </w:pPr>
      <w:r w:rsidRPr="00F57790">
        <w:rPr>
          <w:rFonts w:ascii="Times New Roman" w:hAnsi="Times New Roman" w:cs="Times New Roman"/>
          <w:color w:val="000000" w:themeColor="text1"/>
          <w:sz w:val="28"/>
          <w:szCs w:val="28"/>
        </w:rPr>
        <w:t>Kính gửi: Chính phủ.</w:t>
      </w:r>
    </w:p>
    <w:p w14:paraId="0007BF5E" w14:textId="77777777" w:rsidR="00F57790" w:rsidRPr="00F57790" w:rsidRDefault="00F57790" w:rsidP="00F57790">
      <w:pPr>
        <w:rPr>
          <w:rFonts w:ascii="Times New Roman" w:hAnsi="Times New Roman" w:cs="Times New Roman"/>
        </w:rPr>
      </w:pPr>
    </w:p>
    <w:p w14:paraId="44453C0F" w14:textId="008F298A"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Thực hiện quy định của Luật Ban hành văn bản quy phạm pháp luật</w:t>
      </w:r>
      <w:r w:rsidR="009E52E4">
        <w:rPr>
          <w:rFonts w:ascii="Times New Roman" w:hAnsi="Times New Roman" w:cs="Times New Roman"/>
          <w:sz w:val="28"/>
          <w:szCs w:val="28"/>
        </w:rPr>
        <w:t xml:space="preserve"> số</w:t>
      </w:r>
      <w:r w:rsidR="00DE139D">
        <w:rPr>
          <w:rFonts w:ascii="Times New Roman" w:hAnsi="Times New Roman" w:cs="Times New Roman"/>
          <w:sz w:val="28"/>
          <w:szCs w:val="28"/>
        </w:rPr>
        <w:t xml:space="preserve"> 64</w:t>
      </w:r>
      <w:r w:rsidR="009E52E4">
        <w:rPr>
          <w:rFonts w:ascii="Times New Roman" w:hAnsi="Times New Roman" w:cs="Times New Roman"/>
          <w:sz w:val="28"/>
          <w:szCs w:val="28"/>
        </w:rPr>
        <w:t>/20</w:t>
      </w:r>
      <w:r w:rsidR="00DE139D">
        <w:rPr>
          <w:rFonts w:ascii="Times New Roman" w:hAnsi="Times New Roman" w:cs="Times New Roman"/>
          <w:sz w:val="28"/>
          <w:szCs w:val="28"/>
        </w:rPr>
        <w:t>2</w:t>
      </w:r>
      <w:r w:rsidR="009E52E4">
        <w:rPr>
          <w:rFonts w:ascii="Times New Roman" w:hAnsi="Times New Roman" w:cs="Times New Roman"/>
          <w:sz w:val="28"/>
          <w:szCs w:val="28"/>
        </w:rPr>
        <w:t>5/QH1</w:t>
      </w:r>
      <w:r w:rsidR="00DE139D">
        <w:rPr>
          <w:rFonts w:ascii="Times New Roman" w:hAnsi="Times New Roman" w:cs="Times New Roman"/>
          <w:sz w:val="28"/>
          <w:szCs w:val="28"/>
        </w:rPr>
        <w:t>5</w:t>
      </w:r>
      <w:r w:rsidRPr="00F57790">
        <w:rPr>
          <w:rFonts w:ascii="Times New Roman" w:hAnsi="Times New Roman" w:cs="Times New Roman"/>
          <w:sz w:val="28"/>
          <w:szCs w:val="28"/>
        </w:rPr>
        <w:t xml:space="preserve">, nhiệm vụ được giao tại: Nghị quyết số 01/NQ-CP ngày 05/01/2024 của Chính phủ về nhiệm vụ, giải pháp chủ yếu thực hiện kế hoạch phát triển kinh tế - xã hội và dự toán ngân sách nhà nước năm 2024, Nghị quyết số 66/NQ-CP </w:t>
      </w:r>
      <w:r w:rsidR="009E52E4" w:rsidRPr="00F57790">
        <w:rPr>
          <w:rFonts w:ascii="Times New Roman" w:hAnsi="Times New Roman" w:cs="Times New Roman"/>
          <w:sz w:val="28"/>
          <w:szCs w:val="28"/>
        </w:rPr>
        <w:t xml:space="preserve">ngày 09/5/2024 </w:t>
      </w:r>
      <w:r w:rsidRPr="00F57790">
        <w:rPr>
          <w:rFonts w:ascii="Times New Roman" w:hAnsi="Times New Roman" w:cs="Times New Roman"/>
          <w:sz w:val="28"/>
          <w:szCs w:val="28"/>
        </w:rPr>
        <w:t xml:space="preserve">của Chính phủ ban hành Chương trình hành động của Chính phủ thực hiện Nghị quyết số 41-NQ/TW ngày 10/10/2023 của Bộ Chính trị </w:t>
      </w:r>
      <w:r w:rsidRPr="0083243C">
        <w:rPr>
          <w:rFonts w:ascii="Times New Roman" w:hAnsi="Times New Roman" w:cs="Times New Roman"/>
          <w:sz w:val="28"/>
          <w:szCs w:val="28"/>
        </w:rPr>
        <w:t xml:space="preserve">về xây dựng và phát huy vai trò của đội ngũ doanh nhân Việt Nam, </w:t>
      </w:r>
      <w:r w:rsidRPr="00831A44">
        <w:rPr>
          <w:rFonts w:ascii="Times New Roman" w:hAnsi="Times New Roman" w:cs="Times New Roman"/>
          <w:sz w:val="28"/>
          <w:szCs w:val="28"/>
        </w:rPr>
        <w:t xml:space="preserve">Nghị quyết số </w:t>
      </w:r>
      <w:del w:id="13" w:author="Microsoft Office User" w:date="2025-04-04T08:41:00Z">
        <w:r w:rsidR="005C6B02" w:rsidRPr="00831A44" w:rsidDel="00831A44">
          <w:rPr>
            <w:rFonts w:ascii="Times New Roman" w:hAnsi="Times New Roman" w:cs="Times New Roman"/>
            <w:sz w:val="28"/>
            <w:szCs w:val="28"/>
            <w:rPrChange w:id="14" w:author="Microsoft Office User" w:date="2025-04-04T08:41:00Z">
              <w:rPr>
                <w:rFonts w:ascii="Times New Roman" w:hAnsi="Times New Roman" w:cs="Times New Roman"/>
                <w:sz w:val="28"/>
                <w:szCs w:val="28"/>
                <w:highlight w:val="green"/>
              </w:rPr>
            </w:rPrChange>
          </w:rPr>
          <w:delText>………</w:delText>
        </w:r>
        <w:r w:rsidRPr="00831A44" w:rsidDel="00831A44">
          <w:rPr>
            <w:rFonts w:ascii="Times New Roman" w:hAnsi="Times New Roman" w:cs="Times New Roman"/>
            <w:sz w:val="28"/>
            <w:szCs w:val="28"/>
            <w:rPrChange w:id="15" w:author="Microsoft Office User" w:date="2025-04-04T08:41:00Z">
              <w:rPr>
                <w:rFonts w:ascii="Times New Roman" w:hAnsi="Times New Roman" w:cs="Times New Roman"/>
                <w:sz w:val="28"/>
                <w:szCs w:val="28"/>
                <w:highlight w:val="green"/>
              </w:rPr>
            </w:rPrChange>
          </w:rPr>
          <w:delText>/</w:delText>
        </w:r>
      </w:del>
      <w:ins w:id="16" w:author="Microsoft Office User" w:date="2025-04-04T08:41:00Z">
        <w:r w:rsidR="00831A44" w:rsidRPr="00831A44">
          <w:rPr>
            <w:rFonts w:ascii="Times New Roman" w:hAnsi="Times New Roman" w:cs="Times New Roman"/>
            <w:sz w:val="28"/>
            <w:szCs w:val="28"/>
            <w:rPrChange w:id="17" w:author="Microsoft Office User" w:date="2025-04-04T08:41:00Z">
              <w:rPr>
                <w:rFonts w:ascii="Times New Roman" w:hAnsi="Times New Roman" w:cs="Times New Roman"/>
                <w:sz w:val="28"/>
                <w:szCs w:val="28"/>
                <w:highlight w:val="yellow"/>
              </w:rPr>
            </w:rPrChange>
          </w:rPr>
          <w:t>69/</w:t>
        </w:r>
      </w:ins>
      <w:r w:rsidRPr="00831A44">
        <w:rPr>
          <w:rFonts w:ascii="Times New Roman" w:hAnsi="Times New Roman" w:cs="Times New Roman"/>
          <w:sz w:val="28"/>
          <w:szCs w:val="28"/>
          <w:rPrChange w:id="18" w:author="Microsoft Office User" w:date="2025-04-04T08:41:00Z">
            <w:rPr>
              <w:rFonts w:ascii="Times New Roman" w:hAnsi="Times New Roman" w:cs="Times New Roman"/>
              <w:sz w:val="28"/>
              <w:szCs w:val="28"/>
              <w:highlight w:val="green"/>
            </w:rPr>
          </w:rPrChange>
        </w:rPr>
        <w:t>NQ-CP ngày</w:t>
      </w:r>
      <w:del w:id="19" w:author="Microsoft Office User" w:date="2025-04-04T08:41:00Z">
        <w:r w:rsidRPr="00831A44" w:rsidDel="00831A44">
          <w:rPr>
            <w:rFonts w:ascii="Times New Roman" w:hAnsi="Times New Roman" w:cs="Times New Roman"/>
            <w:sz w:val="28"/>
            <w:szCs w:val="28"/>
            <w:rPrChange w:id="20" w:author="Microsoft Office User" w:date="2025-04-04T08:41:00Z">
              <w:rPr>
                <w:rFonts w:ascii="Times New Roman" w:hAnsi="Times New Roman" w:cs="Times New Roman"/>
                <w:sz w:val="28"/>
                <w:szCs w:val="28"/>
                <w:highlight w:val="green"/>
              </w:rPr>
            </w:rPrChange>
          </w:rPr>
          <w:delText xml:space="preserve"> </w:delText>
        </w:r>
        <w:r w:rsidR="00DE139D" w:rsidRPr="00831A44" w:rsidDel="00831A44">
          <w:rPr>
            <w:rFonts w:ascii="Times New Roman" w:hAnsi="Times New Roman" w:cs="Times New Roman"/>
            <w:sz w:val="28"/>
            <w:szCs w:val="28"/>
            <w:rPrChange w:id="21" w:author="Microsoft Office User" w:date="2025-04-04T08:41:00Z">
              <w:rPr>
                <w:rFonts w:ascii="Times New Roman" w:hAnsi="Times New Roman" w:cs="Times New Roman"/>
                <w:sz w:val="28"/>
                <w:szCs w:val="28"/>
                <w:highlight w:val="green"/>
              </w:rPr>
            </w:rPrChange>
          </w:rPr>
          <w:delText>……</w:delText>
        </w:r>
      </w:del>
      <w:ins w:id="22" w:author="Microsoft Office User" w:date="2025-04-04T08:41:00Z">
        <w:r w:rsidR="00831A44" w:rsidRPr="00831A44">
          <w:rPr>
            <w:rFonts w:ascii="Times New Roman" w:hAnsi="Times New Roman" w:cs="Times New Roman"/>
            <w:sz w:val="28"/>
            <w:szCs w:val="28"/>
            <w:rPrChange w:id="23" w:author="Microsoft Office User" w:date="2025-04-04T08:41:00Z">
              <w:rPr>
                <w:rFonts w:ascii="Times New Roman" w:hAnsi="Times New Roman" w:cs="Times New Roman"/>
                <w:sz w:val="28"/>
                <w:szCs w:val="28"/>
                <w:highlight w:val="yellow"/>
              </w:rPr>
            </w:rPrChange>
          </w:rPr>
          <w:t>01/4</w:t>
        </w:r>
      </w:ins>
      <w:r w:rsidRPr="00831A44">
        <w:rPr>
          <w:rFonts w:ascii="Times New Roman" w:hAnsi="Times New Roman" w:cs="Times New Roman"/>
          <w:sz w:val="28"/>
          <w:szCs w:val="28"/>
          <w:rPrChange w:id="24" w:author="Microsoft Office User" w:date="2025-04-04T08:41:00Z">
            <w:rPr>
              <w:rFonts w:ascii="Times New Roman" w:hAnsi="Times New Roman" w:cs="Times New Roman"/>
              <w:sz w:val="28"/>
              <w:szCs w:val="28"/>
              <w:highlight w:val="green"/>
            </w:rPr>
          </w:rPrChange>
        </w:rPr>
        <w:t>/2025 của Chính phủ về phiên họp Chính phủ</w:t>
      </w:r>
      <w:r w:rsidRPr="00F57790">
        <w:rPr>
          <w:rFonts w:ascii="Times New Roman" w:hAnsi="Times New Roman" w:cs="Times New Roman"/>
          <w:sz w:val="28"/>
          <w:szCs w:val="28"/>
        </w:rPr>
        <w:t xml:space="preserve"> </w:t>
      </w:r>
      <w:r w:rsidR="00DE139D">
        <w:rPr>
          <w:rFonts w:ascii="Times New Roman" w:hAnsi="Times New Roman" w:cs="Times New Roman"/>
          <w:sz w:val="28"/>
          <w:szCs w:val="28"/>
        </w:rPr>
        <w:t xml:space="preserve">chuyên đề xây dựng pháp luật </w:t>
      </w:r>
      <w:r w:rsidRPr="00F57790">
        <w:rPr>
          <w:rFonts w:ascii="Times New Roman" w:hAnsi="Times New Roman" w:cs="Times New Roman"/>
          <w:sz w:val="28"/>
          <w:szCs w:val="28"/>
        </w:rPr>
        <w:t xml:space="preserve">tháng </w:t>
      </w:r>
      <w:r w:rsidR="00DE139D" w:rsidRPr="00F57790">
        <w:rPr>
          <w:rFonts w:ascii="Times New Roman" w:hAnsi="Times New Roman" w:cs="Times New Roman"/>
          <w:sz w:val="28"/>
          <w:szCs w:val="28"/>
        </w:rPr>
        <w:t>0</w:t>
      </w:r>
      <w:r w:rsidR="00DE139D">
        <w:rPr>
          <w:rFonts w:ascii="Times New Roman" w:hAnsi="Times New Roman" w:cs="Times New Roman"/>
          <w:sz w:val="28"/>
          <w:szCs w:val="28"/>
        </w:rPr>
        <w:t>3</w:t>
      </w:r>
      <w:r w:rsidRPr="00F57790">
        <w:rPr>
          <w:rFonts w:ascii="Times New Roman" w:hAnsi="Times New Roman" w:cs="Times New Roman"/>
          <w:sz w:val="28"/>
          <w:szCs w:val="28"/>
        </w:rPr>
        <w:t xml:space="preserve">/2025, Bộ </w:t>
      </w:r>
      <w:r w:rsidR="00DE139D">
        <w:rPr>
          <w:rFonts w:ascii="Times New Roman" w:hAnsi="Times New Roman" w:cs="Times New Roman"/>
          <w:sz w:val="28"/>
          <w:szCs w:val="28"/>
        </w:rPr>
        <w:t xml:space="preserve">Tài chính </w:t>
      </w:r>
      <w:r w:rsidRPr="00F57790">
        <w:rPr>
          <w:rFonts w:ascii="Times New Roman" w:hAnsi="Times New Roman" w:cs="Times New Roman"/>
          <w:sz w:val="28"/>
          <w:szCs w:val="28"/>
        </w:rPr>
        <w:t xml:space="preserve">kính trình Chính phủ </w:t>
      </w:r>
      <w:ins w:id="25" w:author="Microsoft Office User" w:date="2025-03-31T14:59:00Z">
        <w:r w:rsidR="00AC5A01">
          <w:rPr>
            <w:rFonts w:ascii="Times New Roman" w:hAnsi="Times New Roman" w:cs="Times New Roman"/>
            <w:sz w:val="28"/>
            <w:szCs w:val="28"/>
          </w:rPr>
          <w:t>D</w:t>
        </w:r>
      </w:ins>
      <w:del w:id="26" w:author="Microsoft Office User" w:date="2025-03-31T14:59:00Z">
        <w:r w:rsidRPr="00F57790" w:rsidDel="00AC5A01">
          <w:rPr>
            <w:rFonts w:ascii="Times New Roman" w:hAnsi="Times New Roman" w:cs="Times New Roman"/>
            <w:sz w:val="28"/>
            <w:szCs w:val="28"/>
          </w:rPr>
          <w:delText>đề nghị xây dựng d</w:delText>
        </w:r>
      </w:del>
      <w:r w:rsidRPr="00F57790">
        <w:rPr>
          <w:rFonts w:ascii="Times New Roman" w:hAnsi="Times New Roman" w:cs="Times New Roman"/>
          <w:sz w:val="28"/>
          <w:szCs w:val="28"/>
        </w:rPr>
        <w:t xml:space="preserve">ự án </w:t>
      </w:r>
      <w:r w:rsidR="00DE139D">
        <w:rPr>
          <w:rFonts w:ascii="Times New Roman" w:hAnsi="Times New Roman" w:cs="Times New Roman"/>
          <w:sz w:val="28"/>
          <w:szCs w:val="28"/>
        </w:rPr>
        <w:t xml:space="preserve">Luật sửa đổi, bổ sung một số điều của </w:t>
      </w:r>
      <w:r w:rsidRPr="00F57790">
        <w:rPr>
          <w:rFonts w:ascii="Times New Roman" w:hAnsi="Times New Roman" w:cs="Times New Roman"/>
          <w:sz w:val="28"/>
          <w:szCs w:val="28"/>
        </w:rPr>
        <w:t>Luật Doanh nghiệp bao gồm nội dung sau:</w:t>
      </w:r>
    </w:p>
    <w:p w14:paraId="2F1DED29" w14:textId="3891A144" w:rsidR="00F57790" w:rsidRPr="00F57790" w:rsidRDefault="00F57790" w:rsidP="00F57790">
      <w:pPr>
        <w:spacing w:before="80" w:after="80" w:line="264" w:lineRule="auto"/>
        <w:ind w:firstLine="709"/>
        <w:jc w:val="both"/>
        <w:rPr>
          <w:rFonts w:ascii="Times New Roman" w:hAnsi="Times New Roman" w:cs="Times New Roman"/>
          <w:b/>
          <w:sz w:val="28"/>
          <w:szCs w:val="28"/>
        </w:rPr>
      </w:pPr>
      <w:r w:rsidRPr="00F57790">
        <w:rPr>
          <w:rFonts w:ascii="Times New Roman" w:hAnsi="Times New Roman" w:cs="Times New Roman"/>
          <w:b/>
          <w:sz w:val="28"/>
          <w:szCs w:val="28"/>
        </w:rPr>
        <w:t>I. SỰ CẦN THIẾT BAN HÀNH</w:t>
      </w:r>
    </w:p>
    <w:p w14:paraId="2A1FF99D" w14:textId="77777777" w:rsidR="00F57790" w:rsidRPr="00F57790" w:rsidRDefault="00F57790" w:rsidP="00F57790">
      <w:pPr>
        <w:spacing w:before="80" w:after="80" w:line="264" w:lineRule="auto"/>
        <w:ind w:firstLine="709"/>
        <w:jc w:val="both"/>
        <w:rPr>
          <w:rFonts w:ascii="Times New Roman" w:hAnsi="Times New Roman" w:cs="Times New Roman"/>
          <w:b/>
          <w:sz w:val="28"/>
          <w:szCs w:val="28"/>
        </w:rPr>
      </w:pPr>
      <w:r w:rsidRPr="00F57790">
        <w:rPr>
          <w:rFonts w:ascii="Times New Roman" w:hAnsi="Times New Roman" w:cs="Times New Roman"/>
          <w:b/>
          <w:sz w:val="28"/>
          <w:szCs w:val="28"/>
        </w:rPr>
        <w:t>1. Cơ sở chính trị, pháp lý</w:t>
      </w:r>
    </w:p>
    <w:p w14:paraId="4DDD2D20" w14:textId="6657D715" w:rsidR="00DE139D" w:rsidRDefault="00DE139D" w:rsidP="00F57790">
      <w:pPr>
        <w:spacing w:before="80" w:after="80" w:line="264" w:lineRule="auto"/>
        <w:ind w:firstLine="709"/>
        <w:jc w:val="both"/>
        <w:rPr>
          <w:rFonts w:ascii="Times New Roman" w:hAnsi="Times New Roman" w:cs="Times New Roman"/>
          <w:sz w:val="28"/>
          <w:szCs w:val="28"/>
        </w:rPr>
      </w:pPr>
      <w:r w:rsidRPr="00DD7774">
        <w:rPr>
          <w:rFonts w:ascii="Times New Roman" w:hAnsi="Times New Roman" w:cs="Times New Roman"/>
          <w:sz w:val="28"/>
          <w:szCs w:val="28"/>
        </w:rPr>
        <w:t>Thời gian qua, Đảng và Nhà nước</w:t>
      </w:r>
      <w:del w:id="27" w:author="Microsoft Office User" w:date="2025-03-28T17:14:00Z">
        <w:r w:rsidRPr="00DD7774" w:rsidDel="00A97890">
          <w:rPr>
            <w:rFonts w:ascii="Times New Roman" w:hAnsi="Times New Roman" w:cs="Times New Roman"/>
            <w:sz w:val="28"/>
            <w:szCs w:val="28"/>
          </w:rPr>
          <w:delText xml:space="preserve"> ta</w:delText>
        </w:r>
      </w:del>
      <w:r w:rsidRPr="00DD7774">
        <w:rPr>
          <w:rFonts w:ascii="Times New Roman" w:hAnsi="Times New Roman" w:cs="Times New Roman"/>
          <w:sz w:val="28"/>
          <w:szCs w:val="28"/>
        </w:rPr>
        <w:t xml:space="preserve"> đã đề ra nhiều chủ trương, chính sách về xây dựng, hoàn thiện pháp luật nhằm tháo gỡ khó khăn, vướng mắc cho hoạt động đầu tư, sản xuất, kinh doanh </w:t>
      </w:r>
      <w:r>
        <w:rPr>
          <w:rFonts w:ascii="Times New Roman" w:hAnsi="Times New Roman" w:cs="Times New Roman"/>
          <w:sz w:val="28"/>
          <w:szCs w:val="28"/>
        </w:rPr>
        <w:t>của doanh nghiệp với những yêu cầu cơ bản như sau:</w:t>
      </w:r>
    </w:p>
    <w:p w14:paraId="27B7CCF6" w14:textId="1B232D7C" w:rsidR="00F57790" w:rsidRPr="00DD7774" w:rsidRDefault="00F57790" w:rsidP="00F57790">
      <w:pPr>
        <w:spacing w:before="80" w:after="80" w:line="264" w:lineRule="auto"/>
        <w:ind w:firstLine="709"/>
        <w:jc w:val="both"/>
        <w:rPr>
          <w:rFonts w:ascii="Times New Roman" w:hAnsi="Times New Roman" w:cs="Times New Roman"/>
          <w:spacing w:val="-2"/>
          <w:sz w:val="28"/>
          <w:szCs w:val="28"/>
        </w:rPr>
      </w:pPr>
      <w:r w:rsidRPr="00F57790">
        <w:rPr>
          <w:rFonts w:ascii="Times New Roman" w:hAnsi="Times New Roman" w:cs="Times New Roman"/>
          <w:sz w:val="28"/>
          <w:szCs w:val="28"/>
        </w:rPr>
        <w:t xml:space="preserve">- </w:t>
      </w:r>
      <w:r w:rsidRPr="00DE139D">
        <w:rPr>
          <w:rFonts w:ascii="Times New Roman" w:hAnsi="Times New Roman" w:cs="Times New Roman"/>
          <w:sz w:val="28"/>
          <w:szCs w:val="28"/>
        </w:rPr>
        <w:t>Hội nghị lần thứ ba Ban Chấp hành Trung ương Đảng khóa XIII đề ra</w:t>
      </w:r>
      <w:r w:rsidRPr="00DD7774">
        <w:rPr>
          <w:rFonts w:ascii="Times New Roman" w:hAnsi="Times New Roman" w:cs="Times New Roman"/>
          <w:spacing w:val="-2"/>
          <w:sz w:val="28"/>
          <w:szCs w:val="28"/>
        </w:rPr>
        <w:t xml:space="preserve"> nhiệm vụ</w:t>
      </w:r>
      <w:ins w:id="28" w:author="Microsoft Office User" w:date="2025-03-28T17:14:00Z">
        <w:r w:rsidR="00A97890">
          <w:rPr>
            <w:rFonts w:ascii="Times New Roman" w:hAnsi="Times New Roman" w:cs="Times New Roman"/>
            <w:spacing w:val="-2"/>
            <w:sz w:val="28"/>
            <w:szCs w:val="28"/>
          </w:rPr>
          <w:t xml:space="preserve"> t</w:t>
        </w:r>
      </w:ins>
      <w:del w:id="29" w:author="Microsoft Office User" w:date="2025-03-28T17:14:00Z">
        <w:r w:rsidRPr="00DD7774" w:rsidDel="00A97890">
          <w:rPr>
            <w:rFonts w:ascii="Times New Roman" w:hAnsi="Times New Roman" w:cs="Times New Roman"/>
            <w:spacing w:val="-2"/>
            <w:sz w:val="28"/>
            <w:szCs w:val="28"/>
          </w:rPr>
          <w:delText>: “T</w:delText>
        </w:r>
      </w:del>
      <w:r w:rsidRPr="00DD7774">
        <w:rPr>
          <w:rFonts w:ascii="Times New Roman" w:hAnsi="Times New Roman" w:cs="Times New Roman"/>
          <w:spacing w:val="-2"/>
          <w:sz w:val="28"/>
          <w:szCs w:val="28"/>
        </w:rPr>
        <w:t xml:space="preserve">iếp tục xây dựng, hoàn thiện đồng bộ thể chế phát triển, trước hết là thể chế kinh tế thị trường định hướng XHCN; khẩn trương rà soát, bổ sung, hoàn thiện các quy định pháp luật không còn phù hợp, </w:t>
      </w:r>
      <w:ins w:id="30" w:author="Microsoft Office User" w:date="2025-03-28T17:14:00Z">
        <w:r w:rsidR="00A97890">
          <w:rPr>
            <w:rFonts w:ascii="Times New Roman" w:hAnsi="Times New Roman" w:cs="Times New Roman"/>
            <w:spacing w:val="-2"/>
            <w:sz w:val="28"/>
            <w:szCs w:val="28"/>
          </w:rPr>
          <w:t>chồng</w:t>
        </w:r>
      </w:ins>
      <w:del w:id="31" w:author="Microsoft Office User" w:date="2025-03-28T17:14:00Z">
        <w:r w:rsidRPr="00DD7774" w:rsidDel="00A97890">
          <w:rPr>
            <w:rFonts w:ascii="Times New Roman" w:hAnsi="Times New Roman" w:cs="Times New Roman"/>
            <w:spacing w:val="-2"/>
            <w:sz w:val="28"/>
            <w:szCs w:val="28"/>
          </w:rPr>
          <w:delText>trùng</w:delText>
        </w:r>
      </w:del>
      <w:r w:rsidRPr="00DD7774">
        <w:rPr>
          <w:rFonts w:ascii="Times New Roman" w:hAnsi="Times New Roman" w:cs="Times New Roman"/>
          <w:spacing w:val="-2"/>
          <w:sz w:val="28"/>
          <w:szCs w:val="28"/>
        </w:rPr>
        <w:t xml:space="preserve"> chéo, hoặc chưa đầy đủ, nhất là về đầu tư, kinh doanh, đất đai, quy hoạch, ngân sách, tài sản công, thuế…</w:t>
      </w:r>
      <w:del w:id="32" w:author="Microsoft Office User" w:date="2025-03-28T17:14:00Z">
        <w:r w:rsidRPr="00DD7774" w:rsidDel="00A97890">
          <w:rPr>
            <w:rFonts w:ascii="Times New Roman" w:hAnsi="Times New Roman" w:cs="Times New Roman"/>
            <w:spacing w:val="-2"/>
            <w:sz w:val="28"/>
            <w:szCs w:val="28"/>
          </w:rPr>
          <w:delText>”</w:delText>
        </w:r>
      </w:del>
      <w:r w:rsidRPr="00DD7774">
        <w:rPr>
          <w:rFonts w:ascii="Times New Roman" w:hAnsi="Times New Roman" w:cs="Times New Roman"/>
          <w:spacing w:val="-2"/>
          <w:sz w:val="28"/>
          <w:szCs w:val="28"/>
        </w:rPr>
        <w:t>.</w:t>
      </w:r>
    </w:p>
    <w:p w14:paraId="513EB370" w14:textId="303615B5"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Nghị quyết số 27-NQ/TW ngày 09/11/2022 của Ban Chấp hành Trung ương về tiếp tục xây dựng và hoàn thiện Nhà nước pháp quyền xã hội chủ nghĩa Việt Nam trong giai đoạn mới</w:t>
      </w:r>
      <w:r w:rsidR="00DF4714">
        <w:rPr>
          <w:rFonts w:ascii="Times New Roman" w:hAnsi="Times New Roman" w:cs="Times New Roman"/>
          <w:sz w:val="28"/>
          <w:szCs w:val="28"/>
        </w:rPr>
        <w:t xml:space="preserve"> với</w:t>
      </w:r>
      <w:r w:rsidRPr="00F57790">
        <w:rPr>
          <w:rFonts w:ascii="Times New Roman" w:hAnsi="Times New Roman" w:cs="Times New Roman"/>
          <w:sz w:val="28"/>
          <w:szCs w:val="28"/>
        </w:rPr>
        <w:t xml:space="preserve"> yêu cầu và nhiệm vụ: “Hoàn thiện hệ thống pháp luật và cơ chế tổ chức thực hiện pháp luật nghiêm minh, nhất quán; bảo đảm thượng tôn Hiến pháp và pháp luật”; “Xây dựng hệ thống pháp luật dân chủ, công bằng, nhân đạo, đầy đủ, kịp thời, đồng bộ, thống nhất, công khai, minh bạch, ổn định, khả thi, dễ tiếp cận, đủ khả năng điều chỉnh các quan hệ xã hội, lấy quyền và lợi </w:t>
      </w:r>
      <w:r w:rsidRPr="00F57790">
        <w:rPr>
          <w:rFonts w:ascii="Times New Roman" w:hAnsi="Times New Roman" w:cs="Times New Roman"/>
          <w:sz w:val="28"/>
          <w:szCs w:val="28"/>
        </w:rPr>
        <w:lastRenderedPageBreak/>
        <w:t>ích hợp pháp, chính đáng của người dân, tổ chức, doanh nghiệp làm trung tâm, thúc đẩy đổi mới sáng tạo. Tập trung hoàn thiện hệ thống pháp luật trên tất cả các lĩnh vực, tháo gỡ kịp thời khó khăn, vướng mắc, khơi dậy, phát huy mọi tiềm năng và nguồn lực, tạo động lực mới cho phát triển nhanh và bền vững của đất nước”.</w:t>
      </w:r>
    </w:p>
    <w:p w14:paraId="6D76A0C2" w14:textId="2F94A8B8" w:rsid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Nghị quyết số 41-NQ/TW ngày 10/10/2023 của Bộ Chính trị về xây dựng và phát huy vai trò của đội ngũ doanh nhân Việt Nam trong thời kỳ mới đề ra nhiệm vụ “Hoàn thiện hệ thống chính sách, pháp luật, tạo m</w:t>
      </w:r>
      <w:ins w:id="33" w:author="Microsoft Office User" w:date="2025-03-28T17:14:00Z">
        <w:r w:rsidR="00A97890">
          <w:rPr>
            <w:rFonts w:ascii="Times New Roman" w:hAnsi="Times New Roman" w:cs="Times New Roman"/>
            <w:sz w:val="28"/>
            <w:szCs w:val="28"/>
          </w:rPr>
          <w:t>ô</w:t>
        </w:r>
      </w:ins>
      <w:del w:id="34" w:author="Microsoft Office User" w:date="2025-03-28T17:14:00Z">
        <w:r w:rsidRPr="00F57790" w:rsidDel="00A97890">
          <w:rPr>
            <w:rFonts w:ascii="Times New Roman" w:hAnsi="Times New Roman" w:cs="Times New Roman"/>
            <w:sz w:val="28"/>
            <w:szCs w:val="28"/>
          </w:rPr>
          <w:delText>ộ</w:delText>
        </w:r>
      </w:del>
      <w:r w:rsidRPr="00F57790">
        <w:rPr>
          <w:rFonts w:ascii="Times New Roman" w:hAnsi="Times New Roman" w:cs="Times New Roman"/>
          <w:sz w:val="28"/>
          <w:szCs w:val="28"/>
        </w:rPr>
        <w:t xml:space="preserve">i trường đầu tư kinh doanh thuận lợi, an toàn, bình đẳng cho doanh nhân, doanh nghiệp phát triển và cống hiến”. </w:t>
      </w:r>
    </w:p>
    <w:p w14:paraId="47B4AD6F" w14:textId="32A3A0C2" w:rsidR="00904EC1" w:rsidRPr="00904EC1" w:rsidRDefault="00904EC1">
      <w:pPr>
        <w:spacing w:before="80" w:after="8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D7774">
        <w:rPr>
          <w:rFonts w:ascii="Times New Roman" w:hAnsi="Times New Roman" w:cs="Times New Roman"/>
          <w:sz w:val="28"/>
          <w:szCs w:val="28"/>
        </w:rPr>
        <w:t>Kết luận số 119-KL/TW ngày 20/01/2025 của Bộ Chính trị về định hướng đổi mới, hoàn thiện quy trình xây dựng pháp luật đã chỉ đạo: “luật điều chỉnh các nội dung về kiến tạo phát triển chỉ quy định những vấn đề khung, những vấn đề có tính nguyên tắc thuộc thẩm quyền của Quốc hội, còn những vấn đề thực tiễn thường xuyên biến động thì giao Chính phủ, bộ, ngành, địa phương quy định để bảo đảm linh hoạt, phù hợp với thực tiễn”; “Phân định rõ thẩm quyền lập pháp và thẩm quyền lập quy, luật chỉ quy định những vấn đề thuộc thẩm quyền Quốc hội, không luật hóa các nội dung thuộc phạm vi điều chỉnh của văn bản dưới luật; cơ bản không quy định thủ tục hành chính, trình tự, hồ sơ trong luật mà giao Chính phủ, các bộ quy định theo thẩm quyền nhưng không được đặt thêm thủ tục hành chính, phát sinh thêm giấy phép con so với hiện hành”.</w:t>
      </w:r>
    </w:p>
    <w:p w14:paraId="7B0220D8" w14:textId="2FD59BD3"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Nghị quyết số</w:t>
      </w:r>
      <w:r w:rsidR="00073F00">
        <w:rPr>
          <w:rFonts w:ascii="Times New Roman" w:hAnsi="Times New Roman" w:cs="Times New Roman"/>
          <w:sz w:val="28"/>
          <w:szCs w:val="28"/>
        </w:rPr>
        <w:t xml:space="preserve"> 101/2023/QH15 ngày 24/6/2023 </w:t>
      </w:r>
      <w:r w:rsidRPr="00F57790">
        <w:rPr>
          <w:rFonts w:ascii="Times New Roman" w:hAnsi="Times New Roman" w:cs="Times New Roman"/>
          <w:sz w:val="28"/>
          <w:szCs w:val="28"/>
        </w:rPr>
        <w:t>và Nghị quyết số 110/2023/QH15 ngày 29/11/2023 về kỳ họp thứ 5 và thứ 6 Quốc hội khóa XV đã quyết nghị về việc: “Tổ chức rà soát hệ thống văn bản quy phạm pháp luật, trọng tâm là pháp luật về ... chứng khoán, trái phiếu, doanh nghiệp...; phát hiện, xác định cụ thể những quy định có mâu thuẫn, chồng chéo, sơ hở, bất cập, những vấn đề vướng mắc trong các luật và văn bản dưới luật có liên quan...; kịp thời chỉ đạo sửa đổi, bổ sung theo thẩm quyền các văn bản dưới luật không còn phù hợp hoặc kiến nghị Quốc hội sửa đổi, bổ sung, ban hành mới các luật, nghị quyết có liên quan”.</w:t>
      </w:r>
    </w:p>
    <w:p w14:paraId="1BB2EDBD" w14:textId="09E59081"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 Nghị quyết số 01/NQ-CP ngày 05/01/2024 của Chính phủ về nhiệm vụ, giải pháp chủ yếu thực hiện Kế hoạch phát triển kinh tế - xã hội và dự toán ngân sách nhà nước năm 2024 giao Bộ Kế hoạch và Đầu tư </w:t>
      </w:r>
      <w:r w:rsidR="00DE139D">
        <w:rPr>
          <w:rFonts w:ascii="Times New Roman" w:hAnsi="Times New Roman" w:cs="Times New Roman"/>
          <w:sz w:val="28"/>
          <w:szCs w:val="28"/>
        </w:rPr>
        <w:t xml:space="preserve">(nay là Bộ Tài chính) </w:t>
      </w:r>
      <w:r w:rsidRPr="00F57790">
        <w:rPr>
          <w:rFonts w:ascii="Times New Roman" w:hAnsi="Times New Roman" w:cs="Times New Roman"/>
          <w:sz w:val="28"/>
          <w:szCs w:val="28"/>
        </w:rPr>
        <w:t>nhiệm vụ “Đề xuất sửa đổi, bổ sung Luật Doanh nghiệp để quy định trách nhiệm, cách thức thực hiện, thu thập, cập nhật, lưu giữ thông tin chủ sở hữu hưởng lợi của doanh nghiệp”.</w:t>
      </w:r>
    </w:p>
    <w:p w14:paraId="3A573B76" w14:textId="23DF3B1C"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N</w:t>
      </w:r>
      <w:r w:rsidRPr="00DD7774">
        <w:rPr>
          <w:rFonts w:ascii="Times New Roman" w:hAnsi="Times New Roman" w:cs="Times New Roman"/>
          <w:spacing w:val="-2"/>
          <w:sz w:val="28"/>
          <w:szCs w:val="28"/>
        </w:rPr>
        <w:t xml:space="preserve">ghị quyết số 66/NQ-CP của Chính phủ ngày 09/5/2024 ban hành Chương trình hành động của Chính phủ thực hiện Nghị quyết số 41-NQ/TW đề ra các nhiệm vụ hoàn thiện chính sách, pháp luật, tạo môi trường đầu tư, kinh doanh thuận lợi, bình đẳng cho doanh nhân, doanh nghiệp phát triển, cống hiến, trong đó yêu cầu Bộ </w:t>
      </w:r>
      <w:r w:rsidRPr="00DD7774">
        <w:rPr>
          <w:rFonts w:ascii="Times New Roman" w:hAnsi="Times New Roman" w:cs="Times New Roman"/>
          <w:spacing w:val="-2"/>
          <w:sz w:val="28"/>
          <w:szCs w:val="28"/>
        </w:rPr>
        <w:lastRenderedPageBreak/>
        <w:t>Kế hoạch và Đầu tư</w:t>
      </w:r>
      <w:r w:rsidR="00DE139D">
        <w:rPr>
          <w:rFonts w:ascii="Times New Roman" w:hAnsi="Times New Roman" w:cs="Times New Roman"/>
          <w:spacing w:val="-2"/>
          <w:sz w:val="28"/>
          <w:szCs w:val="28"/>
        </w:rPr>
        <w:t xml:space="preserve"> </w:t>
      </w:r>
      <w:r w:rsidR="00DE139D">
        <w:rPr>
          <w:rFonts w:ascii="Times New Roman" w:hAnsi="Times New Roman" w:cs="Times New Roman"/>
          <w:sz w:val="28"/>
          <w:szCs w:val="28"/>
        </w:rPr>
        <w:t>(nay là Bộ Tài chính)</w:t>
      </w:r>
      <w:r w:rsidRPr="00DD7774">
        <w:rPr>
          <w:rFonts w:ascii="Times New Roman" w:hAnsi="Times New Roman" w:cs="Times New Roman"/>
          <w:spacing w:val="-2"/>
          <w:sz w:val="28"/>
          <w:szCs w:val="28"/>
        </w:rPr>
        <w:t>: “Nghiên cứu, đề xuất sửa đổi, bổ sung Luật Doanh nghiệp năm 2020 nhằm khắc phục các bất cập, vướng mắc hiện nay”.</w:t>
      </w:r>
    </w:p>
    <w:p w14:paraId="344E3107" w14:textId="1609B044" w:rsidR="00F57790" w:rsidRPr="004716AE" w:rsidRDefault="00F57790" w:rsidP="00F57790">
      <w:pPr>
        <w:spacing w:before="80" w:after="80" w:line="264" w:lineRule="auto"/>
        <w:ind w:firstLine="709"/>
        <w:jc w:val="both"/>
        <w:rPr>
          <w:rFonts w:ascii="Times New Roman" w:hAnsi="Times New Roman" w:cs="Times New Roman"/>
          <w:spacing w:val="-2"/>
          <w:sz w:val="28"/>
          <w:szCs w:val="28"/>
          <w:rPrChange w:id="35" w:author="Microsoft Office User" w:date="2025-04-04T08:36:00Z">
            <w:rPr>
              <w:rFonts w:ascii="Times New Roman" w:hAnsi="Times New Roman" w:cs="Times New Roman"/>
              <w:sz w:val="28"/>
              <w:szCs w:val="28"/>
            </w:rPr>
          </w:rPrChange>
        </w:rPr>
      </w:pPr>
      <w:r w:rsidRPr="004716AE">
        <w:rPr>
          <w:rFonts w:ascii="Times New Roman" w:hAnsi="Times New Roman" w:cs="Times New Roman"/>
          <w:spacing w:val="-2"/>
          <w:sz w:val="28"/>
          <w:szCs w:val="28"/>
          <w:rPrChange w:id="36" w:author="Microsoft Office User" w:date="2025-04-04T08:36:00Z">
            <w:rPr>
              <w:rFonts w:ascii="Times New Roman" w:hAnsi="Times New Roman" w:cs="Times New Roman"/>
              <w:sz w:val="28"/>
              <w:szCs w:val="28"/>
            </w:rPr>
          </w:rPrChange>
        </w:rPr>
        <w:t>- Nghị quyết số 27/NQ-CP ngày 07/2/2025 của Chính phủ về phiên họp Chính phủ thường kỳ tháng 01/2025 đã yêu cầu Bộ Kế hoạch và Đầu tư</w:t>
      </w:r>
      <w:r w:rsidR="00DE139D" w:rsidRPr="004716AE">
        <w:rPr>
          <w:rFonts w:ascii="Times New Roman" w:hAnsi="Times New Roman" w:cs="Times New Roman"/>
          <w:spacing w:val="-2"/>
          <w:sz w:val="28"/>
          <w:szCs w:val="28"/>
          <w:rPrChange w:id="37" w:author="Microsoft Office User" w:date="2025-04-04T08:36:00Z">
            <w:rPr>
              <w:rFonts w:ascii="Times New Roman" w:hAnsi="Times New Roman" w:cs="Times New Roman"/>
              <w:sz w:val="28"/>
              <w:szCs w:val="28"/>
            </w:rPr>
          </w:rPrChange>
        </w:rPr>
        <w:t xml:space="preserve"> (nay là Bộ Tài chính)</w:t>
      </w:r>
      <w:r w:rsidRPr="004716AE">
        <w:rPr>
          <w:rFonts w:ascii="Times New Roman" w:hAnsi="Times New Roman" w:cs="Times New Roman"/>
          <w:spacing w:val="-2"/>
          <w:sz w:val="28"/>
          <w:szCs w:val="28"/>
          <w:rPrChange w:id="38" w:author="Microsoft Office User" w:date="2025-04-04T08:36:00Z">
            <w:rPr>
              <w:rFonts w:ascii="Times New Roman" w:hAnsi="Times New Roman" w:cs="Times New Roman"/>
              <w:sz w:val="28"/>
              <w:szCs w:val="28"/>
            </w:rPr>
          </w:rPrChange>
        </w:rPr>
        <w:t>: “Khẩn trương trình hồ sơ đề nghị sửa đổi Luật Doanh nghiệp, báo cáo Thủ tướng Chính phủ trước ngày 25 tháng 02 năm 2025”.</w:t>
      </w:r>
    </w:p>
    <w:p w14:paraId="2C78004B" w14:textId="4A3832F3" w:rsidR="004716AE" w:rsidRPr="004716AE" w:rsidRDefault="00DE139D">
      <w:pPr>
        <w:spacing w:before="80" w:after="80" w:line="264" w:lineRule="auto"/>
        <w:ind w:firstLine="709"/>
        <w:jc w:val="both"/>
        <w:rPr>
          <w:ins w:id="39" w:author="Microsoft Office User" w:date="2025-04-04T08:36:00Z"/>
          <w:rFonts w:ascii="Times New Roman" w:hAnsi="Times New Roman" w:cs="Times New Roman"/>
          <w:spacing w:val="-2"/>
          <w:sz w:val="28"/>
          <w:szCs w:val="28"/>
          <w:rPrChange w:id="40" w:author="Microsoft Office User" w:date="2025-04-04T08:36:00Z">
            <w:rPr>
              <w:ins w:id="41" w:author="Microsoft Office User" w:date="2025-04-04T08:36:00Z"/>
              <w:rFonts w:ascii="Times New Roman" w:eastAsia="Times New Roman" w:hAnsi="Times New Roman" w:cs="Times New Roman"/>
            </w:rPr>
          </w:rPrChange>
        </w:rPr>
        <w:pPrChange w:id="42" w:author="Microsoft Office User" w:date="2025-04-04T08:36:00Z">
          <w:pPr/>
        </w:pPrChange>
      </w:pPr>
      <w:r w:rsidRPr="004716AE">
        <w:rPr>
          <w:rFonts w:ascii="Times New Roman" w:hAnsi="Times New Roman" w:cs="Times New Roman"/>
          <w:spacing w:val="-2"/>
          <w:sz w:val="28"/>
          <w:szCs w:val="28"/>
          <w:rPrChange w:id="43" w:author="Microsoft Office User" w:date="2025-04-04T08:36:00Z">
            <w:rPr>
              <w:rFonts w:ascii="Times New Roman" w:hAnsi="Times New Roman" w:cs="Times New Roman"/>
              <w:sz w:val="28"/>
              <w:szCs w:val="28"/>
            </w:rPr>
          </w:rPrChange>
        </w:rPr>
        <w:t xml:space="preserve">- </w:t>
      </w:r>
      <w:ins w:id="44" w:author="Microsoft Office User" w:date="2025-04-04T08:35:00Z">
        <w:r w:rsidR="004716AE" w:rsidRPr="004716AE">
          <w:rPr>
            <w:rFonts w:ascii="Times New Roman" w:hAnsi="Times New Roman" w:cs="Times New Roman"/>
            <w:spacing w:val="-2"/>
            <w:sz w:val="28"/>
            <w:szCs w:val="28"/>
            <w:rPrChange w:id="45" w:author="Microsoft Office User" w:date="2025-04-04T08:36:00Z">
              <w:rPr>
                <w:rFonts w:ascii="Times New Roman" w:hAnsi="Times New Roman"/>
                <w:iCs/>
                <w:szCs w:val="28"/>
              </w:rPr>
            </w:rPrChange>
          </w:rPr>
          <w:t>Nghị quyết số 69/NQ-CP ngày 01/4/2025 về Phiên họp chuyên đề xây dựng pháp luật tháng 3/2025, Chính phủ</w:t>
        </w:r>
      </w:ins>
      <w:del w:id="46" w:author="Microsoft Office User" w:date="2025-04-04T08:35:00Z">
        <w:r w:rsidRPr="004716AE" w:rsidDel="004716AE">
          <w:rPr>
            <w:rFonts w:ascii="Times New Roman" w:hAnsi="Times New Roman" w:cs="Times New Roman"/>
            <w:spacing w:val="-2"/>
            <w:sz w:val="28"/>
            <w:szCs w:val="28"/>
            <w:rPrChange w:id="47" w:author="Microsoft Office User" w:date="2025-04-04T08:36:00Z">
              <w:rPr>
                <w:rFonts w:ascii="Times New Roman" w:hAnsi="Times New Roman" w:cs="Times New Roman"/>
                <w:sz w:val="28"/>
                <w:szCs w:val="28"/>
              </w:rPr>
            </w:rPrChange>
          </w:rPr>
          <w:delText xml:space="preserve">Nghị quyết số   </w:delText>
        </w:r>
      </w:del>
      <w:del w:id="48" w:author="Microsoft Office User" w:date="2025-03-28T17:17:00Z">
        <w:r w:rsidRPr="004716AE" w:rsidDel="00A97890">
          <w:rPr>
            <w:rFonts w:ascii="Times New Roman" w:hAnsi="Times New Roman" w:cs="Times New Roman"/>
            <w:spacing w:val="-2"/>
            <w:sz w:val="28"/>
            <w:szCs w:val="28"/>
            <w:rPrChange w:id="49" w:author="Microsoft Office User" w:date="2025-04-04T08:36:00Z">
              <w:rPr>
                <w:rFonts w:ascii="Times New Roman" w:hAnsi="Times New Roman" w:cs="Times New Roman"/>
                <w:sz w:val="28"/>
                <w:szCs w:val="28"/>
                <w:highlight w:val="green"/>
              </w:rPr>
            </w:rPrChange>
          </w:rPr>
          <w:delText xml:space="preserve">  </w:delText>
        </w:r>
      </w:del>
      <w:del w:id="50" w:author="Microsoft Office User" w:date="2025-04-04T08:35:00Z">
        <w:r w:rsidRPr="004716AE" w:rsidDel="004716AE">
          <w:rPr>
            <w:rFonts w:ascii="Times New Roman" w:hAnsi="Times New Roman" w:cs="Times New Roman"/>
            <w:spacing w:val="-2"/>
            <w:sz w:val="28"/>
            <w:szCs w:val="28"/>
            <w:rPrChange w:id="51" w:author="Microsoft Office User" w:date="2025-04-04T08:36:00Z">
              <w:rPr>
                <w:rFonts w:ascii="Times New Roman" w:hAnsi="Times New Roman" w:cs="Times New Roman"/>
                <w:sz w:val="28"/>
                <w:szCs w:val="28"/>
                <w:highlight w:val="green"/>
              </w:rPr>
            </w:rPrChange>
          </w:rPr>
          <w:delText xml:space="preserve"> /NQ-CP ngày </w:delText>
        </w:r>
      </w:del>
      <w:del w:id="52" w:author="Microsoft Office User" w:date="2025-03-28T17:17:00Z">
        <w:r w:rsidRPr="004716AE" w:rsidDel="00A97890">
          <w:rPr>
            <w:rFonts w:ascii="Times New Roman" w:hAnsi="Times New Roman" w:cs="Times New Roman"/>
            <w:spacing w:val="-2"/>
            <w:sz w:val="28"/>
            <w:szCs w:val="28"/>
            <w:rPrChange w:id="53" w:author="Microsoft Office User" w:date="2025-04-04T08:36:00Z">
              <w:rPr>
                <w:rFonts w:ascii="Times New Roman" w:hAnsi="Times New Roman" w:cs="Times New Roman"/>
                <w:sz w:val="28"/>
                <w:szCs w:val="28"/>
                <w:highlight w:val="green"/>
              </w:rPr>
            </w:rPrChange>
          </w:rPr>
          <w:delText xml:space="preserve">    </w:delText>
        </w:r>
      </w:del>
      <w:del w:id="54" w:author="Microsoft Office User" w:date="2025-04-04T08:35:00Z">
        <w:r w:rsidRPr="004716AE" w:rsidDel="004716AE">
          <w:rPr>
            <w:rFonts w:ascii="Times New Roman" w:hAnsi="Times New Roman" w:cs="Times New Roman"/>
            <w:spacing w:val="-2"/>
            <w:sz w:val="28"/>
            <w:szCs w:val="28"/>
            <w:rPrChange w:id="55" w:author="Microsoft Office User" w:date="2025-04-04T08:36:00Z">
              <w:rPr>
                <w:rFonts w:ascii="Times New Roman" w:hAnsi="Times New Roman" w:cs="Times New Roman"/>
                <w:sz w:val="28"/>
                <w:szCs w:val="28"/>
                <w:highlight w:val="green"/>
              </w:rPr>
            </w:rPrChange>
          </w:rPr>
          <w:delText xml:space="preserve">  /2025 của Chính phủ chuyên đề xây dựng pháp luật tháng 03/2025</w:delText>
        </w:r>
      </w:del>
      <w:r w:rsidRPr="004716AE">
        <w:rPr>
          <w:rFonts w:ascii="Times New Roman" w:hAnsi="Times New Roman" w:cs="Times New Roman"/>
          <w:spacing w:val="-2"/>
          <w:sz w:val="28"/>
          <w:szCs w:val="28"/>
          <w:rPrChange w:id="56" w:author="Microsoft Office User" w:date="2025-04-04T08:36:00Z">
            <w:rPr>
              <w:rFonts w:ascii="Times New Roman" w:hAnsi="Times New Roman" w:cs="Times New Roman"/>
              <w:sz w:val="28"/>
              <w:szCs w:val="28"/>
            </w:rPr>
          </w:rPrChange>
        </w:rPr>
        <w:t xml:space="preserve"> </w:t>
      </w:r>
      <w:ins w:id="57" w:author="Microsoft Office User" w:date="2025-04-04T08:37:00Z">
        <w:r w:rsidR="004716AE">
          <w:rPr>
            <w:rFonts w:ascii="Times New Roman" w:hAnsi="Times New Roman" w:cs="Times New Roman"/>
            <w:spacing w:val="-2"/>
            <w:sz w:val="28"/>
            <w:szCs w:val="28"/>
          </w:rPr>
          <w:t xml:space="preserve">đã </w:t>
        </w:r>
      </w:ins>
      <w:ins w:id="58" w:author="Microsoft Office User" w:date="2025-04-04T08:36:00Z">
        <w:r w:rsidR="004716AE">
          <w:rPr>
            <w:rFonts w:ascii="Times New Roman" w:hAnsi="Times New Roman" w:cs="Times New Roman"/>
            <w:spacing w:val="-2"/>
            <w:sz w:val="28"/>
            <w:szCs w:val="28"/>
          </w:rPr>
          <w:t>yêu cầu</w:t>
        </w:r>
      </w:ins>
      <w:del w:id="59" w:author="Microsoft Office User" w:date="2025-04-04T08:36:00Z">
        <w:r w:rsidRPr="004716AE" w:rsidDel="004716AE">
          <w:rPr>
            <w:rFonts w:ascii="Times New Roman" w:hAnsi="Times New Roman" w:cs="Times New Roman"/>
            <w:spacing w:val="-2"/>
            <w:sz w:val="28"/>
            <w:szCs w:val="28"/>
            <w:rPrChange w:id="60" w:author="Microsoft Office User" w:date="2025-04-04T08:36:00Z">
              <w:rPr>
                <w:rFonts w:ascii="Times New Roman" w:hAnsi="Times New Roman" w:cs="Times New Roman"/>
                <w:sz w:val="28"/>
                <w:szCs w:val="28"/>
              </w:rPr>
            </w:rPrChange>
          </w:rPr>
          <w:delText xml:space="preserve">đã </w:delText>
        </w:r>
      </w:del>
      <w:ins w:id="61" w:author="Microsoft Office User" w:date="2025-04-04T08:35:00Z">
        <w:r w:rsidR="004716AE" w:rsidRPr="004716AE">
          <w:rPr>
            <w:rFonts w:ascii="Times New Roman" w:hAnsi="Times New Roman" w:cs="Times New Roman"/>
            <w:spacing w:val="-2"/>
            <w:sz w:val="28"/>
            <w:szCs w:val="28"/>
            <w:rPrChange w:id="62" w:author="Microsoft Office User" w:date="2025-04-04T08:36:00Z">
              <w:rPr>
                <w:rFonts w:ascii="Times New Roman" w:hAnsi="Times New Roman" w:cs="Times New Roman"/>
                <w:sz w:val="28"/>
                <w:szCs w:val="28"/>
              </w:rPr>
            </w:rPrChange>
          </w:rPr>
          <w:t>: “</w:t>
        </w:r>
      </w:ins>
      <w:del w:id="63" w:author="Microsoft Office User" w:date="2025-04-04T08:35:00Z">
        <w:r w:rsidRPr="004716AE" w:rsidDel="004716AE">
          <w:rPr>
            <w:rFonts w:ascii="Times New Roman" w:hAnsi="Times New Roman" w:cs="Times New Roman"/>
            <w:spacing w:val="-2"/>
            <w:sz w:val="28"/>
            <w:szCs w:val="28"/>
            <w:rPrChange w:id="64" w:author="Microsoft Office User" w:date="2025-04-04T08:36:00Z">
              <w:rPr>
                <w:rFonts w:ascii="Times New Roman" w:hAnsi="Times New Roman" w:cs="Times New Roman"/>
                <w:sz w:val="28"/>
                <w:szCs w:val="28"/>
              </w:rPr>
            </w:rPrChange>
          </w:rPr>
          <w:delText xml:space="preserve">yêu cầu </w:delText>
        </w:r>
      </w:del>
      <w:r w:rsidRPr="004716AE">
        <w:rPr>
          <w:rFonts w:ascii="Times New Roman" w:hAnsi="Times New Roman" w:cs="Times New Roman"/>
          <w:spacing w:val="-2"/>
          <w:sz w:val="28"/>
          <w:szCs w:val="28"/>
          <w:rPrChange w:id="65" w:author="Microsoft Office User" w:date="2025-04-04T08:36:00Z">
            <w:rPr>
              <w:rFonts w:ascii="Times New Roman" w:hAnsi="Times New Roman" w:cs="Times New Roman"/>
              <w:sz w:val="28"/>
              <w:szCs w:val="28"/>
            </w:rPr>
          </w:rPrChange>
        </w:rPr>
        <w:t>Bộ Tài chính</w:t>
      </w:r>
      <w:ins w:id="66" w:author="Microsoft Office User" w:date="2025-04-04T08:36:00Z">
        <w:r w:rsidR="004716AE" w:rsidRPr="004716AE">
          <w:rPr>
            <w:rFonts w:ascii="Times New Roman" w:hAnsi="Times New Roman" w:cs="Times New Roman"/>
            <w:spacing w:val="-2"/>
            <w:sz w:val="28"/>
            <w:szCs w:val="28"/>
            <w:rPrChange w:id="67" w:author="Microsoft Office User" w:date="2025-04-04T08:36:00Z">
              <w:rPr>
                <w:rFonts w:ascii="Times New Roman" w:hAnsi="Times New Roman" w:cs="Times New Roman"/>
                <w:sz w:val="28"/>
                <w:szCs w:val="28"/>
              </w:rPr>
            </w:rPrChange>
          </w:rPr>
          <w:t xml:space="preserve"> </w:t>
        </w:r>
        <w:r w:rsidR="004716AE">
          <w:rPr>
            <w:rFonts w:ascii="Times New Roman" w:hAnsi="Times New Roman" w:cs="Times New Roman"/>
            <w:spacing w:val="-2"/>
            <w:sz w:val="28"/>
            <w:szCs w:val="28"/>
          </w:rPr>
          <w:t>c</w:t>
        </w:r>
        <w:r w:rsidR="004716AE" w:rsidRPr="004716AE">
          <w:rPr>
            <w:rFonts w:ascii="Times New Roman" w:hAnsi="Times New Roman" w:cs="Times New Roman"/>
            <w:spacing w:val="-2"/>
            <w:sz w:val="28"/>
            <w:szCs w:val="28"/>
            <w:rPrChange w:id="68" w:author="Microsoft Office User" w:date="2025-04-04T08:36:00Z">
              <w:rPr>
                <w:rFonts w:ascii="Segoe UI" w:eastAsia="Times New Roman" w:hAnsi="Segoe UI" w:cs="Segoe UI"/>
                <w:color w:val="081C36"/>
                <w:spacing w:val="3"/>
                <w:sz w:val="23"/>
                <w:szCs w:val="23"/>
                <w:shd w:val="clear" w:color="auto" w:fill="E5EFFF"/>
              </w:rPr>
            </w:rPrChange>
          </w:rPr>
          <w:t>hủ trì, phối hợp các cơ quan liên quan chủ động soạn thảo nội dung dự án Luật sửa đổi, bổ sung một số điều của Luật Doanh nghiệp, báo cáo Chính phủ, Thủ tướng Chính phủ trướ</w:t>
        </w:r>
        <w:r w:rsidR="004716AE">
          <w:rPr>
            <w:rFonts w:ascii="Times New Roman" w:hAnsi="Times New Roman" w:cs="Times New Roman"/>
            <w:spacing w:val="-2"/>
            <w:sz w:val="28"/>
            <w:szCs w:val="28"/>
          </w:rPr>
          <w:t>c ngày 05/</w:t>
        </w:r>
        <w:r w:rsidR="004716AE" w:rsidRPr="004716AE">
          <w:rPr>
            <w:rFonts w:ascii="Times New Roman" w:hAnsi="Times New Roman" w:cs="Times New Roman"/>
            <w:spacing w:val="-2"/>
            <w:sz w:val="28"/>
            <w:szCs w:val="28"/>
            <w:rPrChange w:id="69" w:author="Microsoft Office User" w:date="2025-04-04T08:36:00Z">
              <w:rPr>
                <w:rFonts w:ascii="Segoe UI" w:eastAsia="Times New Roman" w:hAnsi="Segoe UI" w:cs="Segoe UI"/>
                <w:color w:val="081C36"/>
                <w:spacing w:val="3"/>
                <w:sz w:val="23"/>
                <w:szCs w:val="23"/>
                <w:shd w:val="clear" w:color="auto" w:fill="E5EFFF"/>
              </w:rPr>
            </w:rPrChange>
          </w:rPr>
          <w:t>4</w:t>
        </w:r>
      </w:ins>
      <w:ins w:id="70" w:author="Microsoft Office User" w:date="2025-04-04T08:37:00Z">
        <w:r w:rsidR="004716AE">
          <w:rPr>
            <w:rFonts w:ascii="Times New Roman" w:hAnsi="Times New Roman" w:cs="Times New Roman"/>
            <w:spacing w:val="-2"/>
            <w:sz w:val="28"/>
            <w:szCs w:val="28"/>
          </w:rPr>
          <w:t>/</w:t>
        </w:r>
      </w:ins>
      <w:ins w:id="71" w:author="Microsoft Office User" w:date="2025-04-04T08:36:00Z">
        <w:r w:rsidR="004716AE" w:rsidRPr="004716AE">
          <w:rPr>
            <w:rFonts w:ascii="Times New Roman" w:hAnsi="Times New Roman" w:cs="Times New Roman"/>
            <w:spacing w:val="-2"/>
            <w:sz w:val="28"/>
            <w:szCs w:val="28"/>
            <w:rPrChange w:id="72" w:author="Microsoft Office User" w:date="2025-04-04T08:36:00Z">
              <w:rPr>
                <w:rFonts w:ascii="Segoe UI" w:eastAsia="Times New Roman" w:hAnsi="Segoe UI" w:cs="Segoe UI"/>
                <w:color w:val="081C36"/>
                <w:spacing w:val="3"/>
                <w:sz w:val="23"/>
                <w:szCs w:val="23"/>
                <w:shd w:val="clear" w:color="auto" w:fill="E5EFFF"/>
              </w:rPr>
            </w:rPrChange>
          </w:rPr>
          <w:t>2025 để kịp thời báo cáo Ủy ban thường vụ Quốc hội trình Quốc hội ban hành theo trình tự, thủ tục rút gọn theo quy định của Luật Ban hành văn bản quy phạm pháp luật năm 2025 tại Kỳ họp thứ 9, Quốc hội Khoá XV.</w:t>
        </w:r>
        <w:r w:rsidR="004716AE">
          <w:rPr>
            <w:rFonts w:ascii="Times New Roman" w:hAnsi="Times New Roman" w:cs="Times New Roman"/>
            <w:spacing w:val="-2"/>
            <w:sz w:val="28"/>
            <w:szCs w:val="28"/>
          </w:rPr>
          <w:t>”</w:t>
        </w:r>
      </w:ins>
    </w:p>
    <w:p w14:paraId="18951BB0" w14:textId="6268F649" w:rsidR="00DE139D" w:rsidRPr="00F57790" w:rsidDel="004716AE" w:rsidRDefault="00DE139D">
      <w:pPr>
        <w:spacing w:before="80" w:after="80" w:line="264" w:lineRule="auto"/>
        <w:ind w:firstLine="709"/>
        <w:jc w:val="both"/>
        <w:rPr>
          <w:del w:id="73" w:author="Microsoft Office User" w:date="2025-04-04T08:36:00Z"/>
          <w:rFonts w:ascii="Times New Roman" w:hAnsi="Times New Roman" w:cs="Times New Roman"/>
          <w:sz w:val="28"/>
          <w:szCs w:val="28"/>
        </w:rPr>
      </w:pPr>
      <w:del w:id="74" w:author="Microsoft Office User" w:date="2025-04-04T08:36:00Z">
        <w:r w:rsidRPr="004716AE" w:rsidDel="004716AE">
          <w:rPr>
            <w:rFonts w:ascii="Times New Roman" w:hAnsi="Times New Roman" w:cs="Times New Roman"/>
            <w:spacing w:val="-2"/>
            <w:sz w:val="28"/>
            <w:szCs w:val="28"/>
            <w:rPrChange w:id="75" w:author="Microsoft Office User" w:date="2025-04-04T08:36:00Z">
              <w:rPr>
                <w:rFonts w:ascii="Times New Roman" w:hAnsi="Times New Roman" w:cs="Times New Roman"/>
                <w:sz w:val="28"/>
                <w:szCs w:val="28"/>
              </w:rPr>
            </w:rPrChange>
          </w:rPr>
          <w:delText>: “Khẩn trương trình hồ sơ sửa đổi Luật Doanh nghiệp, báo cáo Chính phủ</w:delText>
        </w:r>
        <w:r w:rsidRPr="0083243C" w:rsidDel="004716AE">
          <w:rPr>
            <w:rFonts w:ascii="Times New Roman" w:hAnsi="Times New Roman" w:cs="Times New Roman"/>
            <w:sz w:val="28"/>
            <w:szCs w:val="28"/>
          </w:rPr>
          <w:delText xml:space="preserve"> trước ngày 05 tháng 4 năm 2025”.</w:delText>
        </w:r>
      </w:del>
    </w:p>
    <w:p w14:paraId="36BB9BEE" w14:textId="384B4D19" w:rsidR="00F57790" w:rsidRDefault="00F57790">
      <w:pPr>
        <w:spacing w:before="80" w:after="80" w:line="264" w:lineRule="auto"/>
        <w:ind w:firstLine="709"/>
        <w:jc w:val="both"/>
        <w:rPr>
          <w:ins w:id="76" w:author="Microsoft Office User" w:date="2025-03-28T14:09:00Z"/>
          <w:rFonts w:ascii="Times New Roman" w:hAnsi="Times New Roman" w:cs="Times New Roman"/>
          <w:spacing w:val="-2"/>
          <w:sz w:val="28"/>
          <w:szCs w:val="28"/>
        </w:rPr>
      </w:pPr>
      <w:r w:rsidRPr="00F57790">
        <w:rPr>
          <w:rFonts w:ascii="Times New Roman" w:hAnsi="Times New Roman" w:cs="Times New Roman"/>
          <w:sz w:val="28"/>
          <w:szCs w:val="28"/>
        </w:rPr>
        <w:t xml:space="preserve">- </w:t>
      </w:r>
      <w:r w:rsidRPr="00DD7774">
        <w:rPr>
          <w:rFonts w:ascii="Times New Roman" w:hAnsi="Times New Roman" w:cs="Times New Roman"/>
          <w:spacing w:val="-2"/>
          <w:sz w:val="28"/>
          <w:szCs w:val="28"/>
        </w:rPr>
        <w:t xml:space="preserve">Quyết định số 941/QĐ-TTg ngày 05/8/2022 của Thủ tướng Chính phủ về việc ban hành Kế hoạch hành động quốc gia về phòng, chống rửa tiền, tài trợ khủng bố và tài trợ phổ biến vũ khí hủy diệt hàng loạt giai đoạn 2021 - 2025 giao Bộ Kế hoạch và Đầu tư </w:t>
      </w:r>
      <w:r w:rsidR="00DE139D" w:rsidRPr="00DD7774">
        <w:rPr>
          <w:rFonts w:ascii="Times New Roman" w:hAnsi="Times New Roman" w:cs="Times New Roman"/>
          <w:spacing w:val="-2"/>
          <w:sz w:val="28"/>
          <w:szCs w:val="28"/>
        </w:rPr>
        <w:t xml:space="preserve">(nay là Bộ Tài chính) </w:t>
      </w:r>
      <w:r w:rsidRPr="00DD7774">
        <w:rPr>
          <w:rFonts w:ascii="Times New Roman" w:hAnsi="Times New Roman" w:cs="Times New Roman"/>
          <w:spacing w:val="-2"/>
          <w:sz w:val="28"/>
          <w:szCs w:val="28"/>
        </w:rPr>
        <w:t>chủ trì thực hiện việc: “</w:t>
      </w:r>
      <w:r w:rsidR="006D44CD" w:rsidRPr="00DD7774">
        <w:rPr>
          <w:rFonts w:ascii="Times New Roman" w:hAnsi="Times New Roman" w:cs="Times New Roman"/>
          <w:spacing w:val="-2"/>
          <w:sz w:val="28"/>
          <w:szCs w:val="28"/>
        </w:rPr>
        <w:t>Nghiên cứu, đề xuất sửa đổi các văn bản quy phạm pháp luật quy định trách nhiệm, cách thức thực hiện, thu thập, cập nhật, lưu giữ thông tin chủ sở hữu hưởng lợi của doanh nghiệp theo trách nhiệm quản lý của các bộ, ngành có liên quan</w:t>
      </w:r>
      <w:r w:rsidRPr="00DD7774">
        <w:rPr>
          <w:rFonts w:ascii="Times New Roman" w:hAnsi="Times New Roman" w:cs="Times New Roman"/>
          <w:spacing w:val="-2"/>
          <w:sz w:val="28"/>
          <w:szCs w:val="28"/>
        </w:rPr>
        <w:t>”.</w:t>
      </w:r>
    </w:p>
    <w:p w14:paraId="0E0895B7" w14:textId="53A9AC1C" w:rsidR="00162AD5" w:rsidRPr="00DD7774" w:rsidDel="00162AD5" w:rsidRDefault="00162AD5">
      <w:pPr>
        <w:spacing w:before="80" w:after="80" w:line="264" w:lineRule="auto"/>
        <w:ind w:firstLine="709"/>
        <w:jc w:val="both"/>
        <w:rPr>
          <w:del w:id="77" w:author="Microsoft Office User" w:date="2025-03-28T14:10:00Z"/>
          <w:rFonts w:ascii="Times New Roman" w:hAnsi="Times New Roman" w:cs="Times New Roman"/>
          <w:spacing w:val="-2"/>
          <w:sz w:val="28"/>
          <w:szCs w:val="28"/>
        </w:rPr>
      </w:pPr>
    </w:p>
    <w:p w14:paraId="5659D0C0" w14:textId="53A12457" w:rsidR="00F57790" w:rsidRPr="005B4818" w:rsidRDefault="00F57790" w:rsidP="005B4818">
      <w:pPr>
        <w:spacing w:before="80" w:after="80" w:line="264" w:lineRule="auto"/>
        <w:ind w:firstLine="709"/>
        <w:jc w:val="both"/>
        <w:rPr>
          <w:rFonts w:ascii="Times New Roman" w:hAnsi="Times New Roman" w:cs="Times New Roman"/>
          <w:spacing w:val="-2"/>
          <w:sz w:val="28"/>
          <w:szCs w:val="28"/>
          <w:rPrChange w:id="78" w:author="Microsoft Office User" w:date="2025-04-04T10:55:00Z">
            <w:rPr>
              <w:rFonts w:ascii="Times New Roman" w:hAnsi="Times New Roman" w:cs="Times New Roman"/>
              <w:sz w:val="28"/>
              <w:szCs w:val="28"/>
            </w:rPr>
          </w:rPrChange>
        </w:rPr>
        <w:pPrChange w:id="79" w:author="Microsoft Office User" w:date="2025-04-04T10:55:00Z">
          <w:pPr>
            <w:spacing w:before="80" w:after="80" w:line="264" w:lineRule="auto"/>
            <w:ind w:firstLine="709"/>
            <w:jc w:val="both"/>
          </w:pPr>
        </w:pPrChange>
      </w:pPr>
      <w:r w:rsidRPr="00DD7774">
        <w:rPr>
          <w:rFonts w:ascii="Times New Roman" w:hAnsi="Times New Roman" w:cs="Times New Roman"/>
          <w:spacing w:val="-2"/>
          <w:sz w:val="28"/>
          <w:szCs w:val="28"/>
        </w:rPr>
        <w:t xml:space="preserve">- Quyết định số 194/QĐ-TTg ngày 23/02/2024 </w:t>
      </w:r>
      <w:r w:rsidR="007D26C8" w:rsidRPr="00DD7774">
        <w:rPr>
          <w:rFonts w:ascii="Times New Roman" w:hAnsi="Times New Roman" w:cs="Times New Roman"/>
          <w:spacing w:val="-2"/>
          <w:sz w:val="28"/>
          <w:szCs w:val="28"/>
        </w:rPr>
        <w:t xml:space="preserve">của Thủ tướng Chính phủ </w:t>
      </w:r>
      <w:r w:rsidRPr="00DD7774">
        <w:rPr>
          <w:rFonts w:ascii="Times New Roman" w:hAnsi="Times New Roman" w:cs="Times New Roman"/>
          <w:spacing w:val="-2"/>
          <w:sz w:val="28"/>
          <w:szCs w:val="28"/>
        </w:rPr>
        <w:t>về Kế hoạch hành động quốc gia thực hiện cam kết của Chính phủ Việt Nam về phòng, chống rửa tiền, tài trợ khủng bố và tài trợ phổ biến vũ khí hủy diệt hàng loạt, trong đó, giao Bộ Kế hoạch và</w:t>
      </w:r>
      <w:r w:rsidRPr="00162AD5">
        <w:rPr>
          <w:rFonts w:ascii="Times New Roman" w:hAnsi="Times New Roman" w:cs="Times New Roman"/>
          <w:spacing w:val="-2"/>
          <w:sz w:val="28"/>
          <w:szCs w:val="28"/>
          <w:rPrChange w:id="80" w:author="Microsoft Office User" w:date="2025-03-28T14:10:00Z">
            <w:rPr>
              <w:rFonts w:ascii="Times New Roman" w:hAnsi="Times New Roman" w:cs="Times New Roman"/>
              <w:sz w:val="28"/>
              <w:szCs w:val="28"/>
            </w:rPr>
          </w:rPrChange>
        </w:rPr>
        <w:t xml:space="preserve"> Đầu tư </w:t>
      </w:r>
      <w:r w:rsidR="007D26C8" w:rsidRPr="00162AD5">
        <w:rPr>
          <w:rFonts w:ascii="Times New Roman" w:hAnsi="Times New Roman" w:cs="Times New Roman"/>
          <w:spacing w:val="-2"/>
          <w:sz w:val="28"/>
          <w:szCs w:val="28"/>
          <w:rPrChange w:id="81" w:author="Microsoft Office User" w:date="2025-03-28T14:10:00Z">
            <w:rPr>
              <w:rFonts w:ascii="Times New Roman" w:hAnsi="Times New Roman" w:cs="Times New Roman"/>
              <w:sz w:val="28"/>
              <w:szCs w:val="28"/>
            </w:rPr>
          </w:rPrChange>
        </w:rPr>
        <w:t xml:space="preserve">(nay là Bộ Tài chính) </w:t>
      </w:r>
      <w:r w:rsidRPr="00162AD5">
        <w:rPr>
          <w:rFonts w:ascii="Times New Roman" w:hAnsi="Times New Roman" w:cs="Times New Roman"/>
          <w:spacing w:val="-2"/>
          <w:sz w:val="28"/>
          <w:szCs w:val="28"/>
          <w:rPrChange w:id="82" w:author="Microsoft Office User" w:date="2025-03-28T14:10:00Z">
            <w:rPr>
              <w:rFonts w:ascii="Times New Roman" w:hAnsi="Times New Roman" w:cs="Times New Roman"/>
              <w:sz w:val="28"/>
              <w:szCs w:val="28"/>
            </w:rPr>
          </w:rPrChange>
        </w:rPr>
        <w:t>thực hiện nhiệm vụ: “</w:t>
      </w:r>
      <w:ins w:id="83" w:author="Microsoft Office User" w:date="2025-03-28T14:10:00Z">
        <w:r w:rsidR="00162AD5" w:rsidRPr="00162AD5">
          <w:rPr>
            <w:rFonts w:ascii="Times New Roman" w:hAnsi="Times New Roman" w:cs="Times New Roman"/>
            <w:spacing w:val="-2"/>
            <w:sz w:val="28"/>
            <w:szCs w:val="28"/>
            <w:rPrChange w:id="84" w:author="Microsoft Office User" w:date="2025-03-28T14:10:00Z">
              <w:rPr>
                <w:rFonts w:ascii="Times New Roman" w:eastAsia="Times New Roman" w:hAnsi="Times New Roman" w:cs="Times New Roman"/>
                <w:i/>
                <w:iCs/>
                <w:color w:val="000000"/>
                <w:sz w:val="21"/>
                <w:szCs w:val="21"/>
              </w:rPr>
            </w:rPrChange>
          </w:rPr>
          <w:t>Xây dựng cơ chế cung cấp cho các cơ quan có thẩm quyền truy cập kịp thời vào các thông tin đầy đủ, chính xác và cập nhật về chủ sở hữu hưởng lợi của pháp nhân (và thỏa thuận pháp lý nếu phù hợp) và áp dụng các biện pháp xử lý một cách phù hợp, hiệu quả, tương xứng và có tính chất răn đe đối với các hành vi vi phạm”, thời hạn hoàn thành là tháng 5/2025.</w:t>
        </w:r>
      </w:ins>
      <w:del w:id="85" w:author="Microsoft Office User" w:date="2025-03-28T14:10:00Z">
        <w:r w:rsidRPr="00F57790" w:rsidDel="00162AD5">
          <w:rPr>
            <w:rFonts w:ascii="Times New Roman" w:hAnsi="Times New Roman" w:cs="Times New Roman"/>
            <w:sz w:val="28"/>
            <w:szCs w:val="28"/>
          </w:rPr>
          <w:delText>nghiên cứu sửa đổi, bổ sung một số quy định về chủ sở hữu hưởng lợi tại Luật Doanh nghiệp”.</w:delText>
        </w:r>
      </w:del>
    </w:p>
    <w:p w14:paraId="4EAA470A" w14:textId="77777777" w:rsidR="00F57790" w:rsidRPr="00F57790" w:rsidRDefault="00F57790" w:rsidP="00F57790">
      <w:pPr>
        <w:spacing w:before="80" w:after="80" w:line="264" w:lineRule="auto"/>
        <w:ind w:firstLine="709"/>
        <w:jc w:val="both"/>
        <w:rPr>
          <w:rFonts w:ascii="Times New Roman" w:hAnsi="Times New Roman" w:cs="Times New Roman"/>
          <w:b/>
          <w:sz w:val="28"/>
          <w:szCs w:val="28"/>
        </w:rPr>
      </w:pPr>
      <w:r w:rsidRPr="00F57790">
        <w:rPr>
          <w:rFonts w:ascii="Times New Roman" w:hAnsi="Times New Roman" w:cs="Times New Roman"/>
          <w:b/>
          <w:sz w:val="28"/>
          <w:szCs w:val="28"/>
        </w:rPr>
        <w:t>2. Cơ sở thực tiễn</w:t>
      </w:r>
    </w:p>
    <w:p w14:paraId="75743D0C" w14:textId="2210FF76" w:rsidR="00F57790" w:rsidRPr="00F57790" w:rsidRDefault="006D44CD" w:rsidP="00F57790">
      <w:pPr>
        <w:spacing w:before="80" w:after="80" w:line="264" w:lineRule="auto"/>
        <w:ind w:firstLine="709"/>
        <w:jc w:val="both"/>
        <w:rPr>
          <w:rFonts w:ascii="Times New Roman" w:hAnsi="Times New Roman" w:cs="Times New Roman"/>
          <w:sz w:val="28"/>
          <w:szCs w:val="28"/>
        </w:rPr>
      </w:pPr>
      <w:r>
        <w:rPr>
          <w:rFonts w:ascii="Times New Roman" w:hAnsi="Times New Roman" w:cs="Times New Roman"/>
          <w:sz w:val="28"/>
          <w:szCs w:val="28"/>
        </w:rPr>
        <w:t>Qua r</w:t>
      </w:r>
      <w:r w:rsidR="00F57790" w:rsidRPr="00F57790">
        <w:rPr>
          <w:rFonts w:ascii="Times New Roman" w:hAnsi="Times New Roman" w:cs="Times New Roman"/>
          <w:sz w:val="28"/>
          <w:szCs w:val="28"/>
        </w:rPr>
        <w:t>à soát, đánh giá quá trình tổ chức thực hiện chính sách, pháp luật về doanh nghiệp trong thực tiễn cho thấy đã có một số vướng mắc, khó khăn trong thực tiễn hoạt động của doanh nghiệp và quản lý của nhà nước đối với doanh nghiệp cần sửa đổi, bổ sung, hoàn thiện</w:t>
      </w:r>
      <w:r>
        <w:rPr>
          <w:rFonts w:ascii="Times New Roman" w:hAnsi="Times New Roman" w:cs="Times New Roman"/>
          <w:sz w:val="28"/>
          <w:szCs w:val="28"/>
        </w:rPr>
        <w:t xml:space="preserve"> Luật Doanh nghiệp</w:t>
      </w:r>
      <w:r w:rsidR="00F57790" w:rsidRPr="00F57790">
        <w:rPr>
          <w:rFonts w:ascii="Times New Roman" w:hAnsi="Times New Roman" w:cs="Times New Roman"/>
          <w:sz w:val="28"/>
          <w:szCs w:val="28"/>
        </w:rPr>
        <w:t xml:space="preserve">, cụ thể như sau: </w:t>
      </w:r>
    </w:p>
    <w:p w14:paraId="07276DE7" w14:textId="20C835D0" w:rsidR="0067795A" w:rsidRPr="00F57790" w:rsidRDefault="00F57790">
      <w:pPr>
        <w:spacing w:before="80" w:after="80" w:line="264" w:lineRule="auto"/>
        <w:ind w:firstLine="709"/>
        <w:jc w:val="both"/>
        <w:rPr>
          <w:rFonts w:ascii="Times New Roman" w:hAnsi="Times New Roman" w:cs="Times New Roman"/>
          <w:b/>
          <w:i/>
          <w:sz w:val="28"/>
          <w:szCs w:val="28"/>
        </w:rPr>
      </w:pPr>
      <w:r w:rsidRPr="00F57790">
        <w:rPr>
          <w:rFonts w:ascii="Times New Roman" w:hAnsi="Times New Roman" w:cs="Times New Roman"/>
          <w:b/>
          <w:i/>
          <w:sz w:val="28"/>
          <w:szCs w:val="28"/>
        </w:rPr>
        <w:t xml:space="preserve">2.1. </w:t>
      </w:r>
      <w:r w:rsidR="0067795A">
        <w:rPr>
          <w:rFonts w:ascii="Times New Roman" w:hAnsi="Times New Roman" w:cs="Times New Roman"/>
          <w:b/>
          <w:i/>
          <w:sz w:val="28"/>
          <w:szCs w:val="28"/>
        </w:rPr>
        <w:t xml:space="preserve">Về </w:t>
      </w:r>
      <w:r w:rsidR="00E05154">
        <w:rPr>
          <w:rFonts w:ascii="Times New Roman" w:hAnsi="Times New Roman" w:cs="Times New Roman"/>
          <w:b/>
          <w:i/>
          <w:sz w:val="28"/>
          <w:szCs w:val="28"/>
        </w:rPr>
        <w:t>thống nhất cách hiểu và áp dụng các quy định tại Luật</w:t>
      </w:r>
      <w:r w:rsidR="0067795A">
        <w:rPr>
          <w:rFonts w:ascii="Times New Roman" w:hAnsi="Times New Roman" w:cs="Times New Roman"/>
          <w:b/>
          <w:i/>
          <w:sz w:val="28"/>
          <w:szCs w:val="28"/>
        </w:rPr>
        <w:t>:</w:t>
      </w:r>
    </w:p>
    <w:p w14:paraId="2A71312B" w14:textId="4EEEA94D"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Theo kết quả khảo sát, đánh giá tổng kết thi hành Luật Doanh nghiệ</w:t>
      </w:r>
      <w:r w:rsidR="00073F00">
        <w:rPr>
          <w:rFonts w:ascii="Times New Roman" w:hAnsi="Times New Roman" w:cs="Times New Roman"/>
          <w:sz w:val="28"/>
          <w:szCs w:val="28"/>
        </w:rPr>
        <w:t>p năm 2020</w:t>
      </w:r>
      <w:r w:rsidRPr="00F57790">
        <w:rPr>
          <w:rFonts w:ascii="Times New Roman" w:hAnsi="Times New Roman" w:cs="Times New Roman"/>
          <w:sz w:val="28"/>
          <w:szCs w:val="28"/>
        </w:rPr>
        <w:t xml:space="preserve">, bên cạnh những kết quả tích cực, một số quy định của Luật Doanh nghiệp </w:t>
      </w:r>
      <w:r w:rsidRPr="00F57790">
        <w:rPr>
          <w:rFonts w:ascii="Times New Roman" w:hAnsi="Times New Roman" w:cs="Times New Roman"/>
          <w:sz w:val="28"/>
          <w:szCs w:val="28"/>
        </w:rPr>
        <w:lastRenderedPageBreak/>
        <w:t>năm 2020 cần phải sửa đổi, bổ sung để đảm bảo thống nhất</w:t>
      </w:r>
      <w:r w:rsidR="007D26C8">
        <w:rPr>
          <w:rFonts w:ascii="Times New Roman" w:hAnsi="Times New Roman" w:cs="Times New Roman"/>
          <w:sz w:val="28"/>
          <w:szCs w:val="28"/>
        </w:rPr>
        <w:t xml:space="preserve"> cách hiểu và </w:t>
      </w:r>
      <w:r w:rsidRPr="00F57790">
        <w:rPr>
          <w:rFonts w:ascii="Times New Roman" w:hAnsi="Times New Roman" w:cs="Times New Roman"/>
          <w:sz w:val="28"/>
          <w:szCs w:val="28"/>
        </w:rPr>
        <w:t>đồng bộ</w:t>
      </w:r>
      <w:r w:rsidR="007D26C8">
        <w:rPr>
          <w:rFonts w:ascii="Times New Roman" w:hAnsi="Times New Roman" w:cs="Times New Roman"/>
          <w:sz w:val="28"/>
          <w:szCs w:val="28"/>
        </w:rPr>
        <w:t xml:space="preserve"> trong thực thi, cụ thể</w:t>
      </w:r>
      <w:r w:rsidRPr="00F57790">
        <w:rPr>
          <w:rFonts w:ascii="Times New Roman" w:hAnsi="Times New Roman" w:cs="Times New Roman"/>
          <w:sz w:val="28"/>
          <w:szCs w:val="28"/>
        </w:rPr>
        <w:t xml:space="preserve">: </w:t>
      </w:r>
    </w:p>
    <w:p w14:paraId="3D13894C" w14:textId="77777777"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 Điều 3 Luật Doanh nghiệp quy định: “Trường hợp luật khác có quy định đặc thù về việc thành lập, tổ chức quản lý, tổ chức lại, giải thể và hoạt động có liên quan của doanh nghiệp thì áp dụng quy định của luật đó”. Tuy vậy, trên thực tế còn có cách diễn giải và cách hiểu khác nhau về đối tượng và phạm vi áp dụng của Luật Doanh nghiệp: (i) Cách hiểu thứ nhất cho rằng, tất cả các loại hình doanh nghiệp đều phải tuân thủ quy định chung của Luật Doanh nghiệp và quy định đặc thù của luật khác. (ii) Cách hiểu thứ hai cho rằng, các doanh nghiệp được thành lập, tổ chức quản lý và hoạt động theo luật khác (như các luật về ngân hàng, tài chính, kế toán, kiểm toán, chứng khoán, luật sư, quản lý vốn nhà nước đầu tư vào sản xuất kinh doanh tại doanh nghiệp…) không thuộc đối tượng điều chỉnh của Luật Doanh nghiệp. </w:t>
      </w:r>
    </w:p>
    <w:p w14:paraId="5940F113" w14:textId="2EC29212" w:rsidR="00F57790" w:rsidRDefault="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Một số thuật ngữ, khái niệm được sử dụng trong Luật Doanh nghiệp nhưng chưa có quy định giải thích rõ ràng dẫn tới lúng túng trong tổ chức thực hiện như: người chi phối hoạt động của doanh nghiệp</w:t>
      </w:r>
      <w:r w:rsidR="006D44CD">
        <w:rPr>
          <w:rFonts w:ascii="Times New Roman" w:hAnsi="Times New Roman" w:cs="Times New Roman"/>
          <w:sz w:val="28"/>
          <w:szCs w:val="28"/>
        </w:rPr>
        <w:t>, trực tiếp hoặc gián tiếp quyết định những vấn đề của doanh nghiệp,</w:t>
      </w:r>
      <w:r w:rsidRPr="00F57790">
        <w:rPr>
          <w:rFonts w:ascii="Times New Roman" w:hAnsi="Times New Roman" w:cs="Times New Roman"/>
          <w:sz w:val="28"/>
          <w:szCs w:val="28"/>
        </w:rPr>
        <w:t xml:space="preserve">… Ngoài ra, Điều 16 Luật Doanh nghiệp quy định về các hành vi bị nghiêm cấm, nhưng thiếu giải thích nội hàm của một số hành vi bị cấm </w:t>
      </w:r>
      <w:r w:rsidR="007D26C8">
        <w:rPr>
          <w:rFonts w:ascii="Times New Roman" w:hAnsi="Times New Roman" w:cs="Times New Roman"/>
          <w:sz w:val="28"/>
          <w:szCs w:val="28"/>
        </w:rPr>
        <w:t xml:space="preserve">(như </w:t>
      </w:r>
      <w:r w:rsidR="007D26C8" w:rsidRPr="00F57790">
        <w:rPr>
          <w:rFonts w:ascii="Times New Roman" w:hAnsi="Times New Roman" w:cs="Times New Roman"/>
          <w:sz w:val="28"/>
          <w:szCs w:val="28"/>
        </w:rPr>
        <w:t>hành vi kê khai khống vốn điều lệ</w:t>
      </w:r>
      <w:r w:rsidR="007D26C8">
        <w:rPr>
          <w:rFonts w:ascii="Times New Roman" w:hAnsi="Times New Roman" w:cs="Times New Roman"/>
          <w:sz w:val="28"/>
          <w:szCs w:val="28"/>
        </w:rPr>
        <w:t xml:space="preserve">) </w:t>
      </w:r>
      <w:r w:rsidRPr="00F57790">
        <w:rPr>
          <w:rFonts w:ascii="Times New Roman" w:hAnsi="Times New Roman" w:cs="Times New Roman"/>
          <w:sz w:val="28"/>
          <w:szCs w:val="28"/>
        </w:rPr>
        <w:t>dẫn tới khó khăn, lúng túng trong việc áp dụng trên thực tế</w:t>
      </w:r>
      <w:r w:rsidR="007D26C8">
        <w:rPr>
          <w:rFonts w:ascii="Times New Roman" w:hAnsi="Times New Roman" w:cs="Times New Roman"/>
          <w:sz w:val="28"/>
          <w:szCs w:val="28"/>
        </w:rPr>
        <w:t>.</w:t>
      </w:r>
    </w:p>
    <w:p w14:paraId="52720111" w14:textId="5295FEBA" w:rsidR="002A6D9A" w:rsidRPr="00F57790" w:rsidRDefault="002A6D9A">
      <w:pPr>
        <w:spacing w:before="80" w:after="80" w:line="264" w:lineRule="auto"/>
        <w:ind w:firstLine="709"/>
        <w:jc w:val="both"/>
        <w:rPr>
          <w:rFonts w:ascii="Times New Roman" w:hAnsi="Times New Roman" w:cs="Times New Roman"/>
          <w:sz w:val="28"/>
          <w:szCs w:val="28"/>
        </w:rPr>
      </w:pPr>
      <w:r>
        <w:rPr>
          <w:rFonts w:ascii="Times New Roman" w:hAnsi="Times New Roman" w:cs="Times New Roman"/>
          <w:sz w:val="28"/>
          <w:szCs w:val="28"/>
        </w:rPr>
        <w:t>- Đối vớ</w:t>
      </w:r>
      <w:r w:rsidR="005C6B02">
        <w:rPr>
          <w:rFonts w:ascii="Times New Roman" w:hAnsi="Times New Roman" w:cs="Times New Roman"/>
          <w:sz w:val="28"/>
          <w:szCs w:val="28"/>
        </w:rPr>
        <w:t xml:space="preserve">i </w:t>
      </w:r>
      <w:r w:rsidRPr="00523A37">
        <w:rPr>
          <w:rFonts w:ascii="Times New Roman" w:hAnsi="Times New Roman" w:cs="Times New Roman"/>
          <w:sz w:val="28"/>
          <w:szCs w:val="28"/>
        </w:rPr>
        <w:t xml:space="preserve">trường hợp </w:t>
      </w:r>
      <w:r>
        <w:rPr>
          <w:rFonts w:ascii="Times New Roman" w:hAnsi="Times New Roman" w:cs="Times New Roman"/>
          <w:sz w:val="28"/>
          <w:szCs w:val="28"/>
        </w:rPr>
        <w:t xml:space="preserve">các doanh nghiệp </w:t>
      </w:r>
      <w:r w:rsidRPr="00523A37">
        <w:rPr>
          <w:rFonts w:ascii="Times New Roman" w:hAnsi="Times New Roman" w:cs="Times New Roman"/>
          <w:sz w:val="28"/>
          <w:szCs w:val="28"/>
        </w:rPr>
        <w:t xml:space="preserve">thành lập, giải thể </w:t>
      </w:r>
      <w:r>
        <w:rPr>
          <w:rFonts w:ascii="Times New Roman" w:hAnsi="Times New Roman" w:cs="Times New Roman"/>
          <w:sz w:val="28"/>
          <w:szCs w:val="28"/>
        </w:rPr>
        <w:t xml:space="preserve">và tổ chức hoạt động </w:t>
      </w:r>
      <w:r w:rsidR="005C6B02">
        <w:rPr>
          <w:rFonts w:ascii="Times New Roman" w:hAnsi="Times New Roman" w:cs="Times New Roman"/>
          <w:sz w:val="28"/>
          <w:szCs w:val="28"/>
        </w:rPr>
        <w:t>theo pháp</w:t>
      </w:r>
      <w:r w:rsidRPr="00523A37">
        <w:rPr>
          <w:rFonts w:ascii="Times New Roman" w:hAnsi="Times New Roman" w:cs="Times New Roman"/>
          <w:sz w:val="28"/>
          <w:szCs w:val="28"/>
        </w:rPr>
        <w:t xml:space="preserve"> luật chuyên ngành có quy định đặc thù</w:t>
      </w:r>
      <w:r>
        <w:rPr>
          <w:rFonts w:ascii="Times New Roman" w:hAnsi="Times New Roman" w:cs="Times New Roman"/>
          <w:sz w:val="28"/>
          <w:szCs w:val="28"/>
        </w:rPr>
        <w:t>,</w:t>
      </w:r>
      <w:r w:rsidRPr="00523A37">
        <w:rPr>
          <w:rFonts w:ascii="Times New Roman" w:hAnsi="Times New Roman" w:cs="Times New Roman"/>
          <w:sz w:val="28"/>
          <w:szCs w:val="28"/>
        </w:rPr>
        <w:t xml:space="preserve"> không thực hiện đăng ký tại cơ quan đăng ký kinh doanh </w:t>
      </w:r>
      <w:r>
        <w:rPr>
          <w:rFonts w:ascii="Times New Roman" w:hAnsi="Times New Roman" w:cs="Times New Roman"/>
          <w:sz w:val="28"/>
          <w:szCs w:val="28"/>
        </w:rPr>
        <w:t>thì</w:t>
      </w:r>
      <w:r w:rsidRPr="00523A37">
        <w:rPr>
          <w:rFonts w:ascii="Times New Roman" w:hAnsi="Times New Roman" w:cs="Times New Roman"/>
          <w:sz w:val="28"/>
          <w:szCs w:val="28"/>
        </w:rPr>
        <w:t xml:space="preserve"> các thông tin </w:t>
      </w:r>
      <w:r>
        <w:rPr>
          <w:rFonts w:ascii="Times New Roman" w:hAnsi="Times New Roman" w:cs="Times New Roman"/>
          <w:sz w:val="28"/>
          <w:szCs w:val="28"/>
        </w:rPr>
        <w:t>về doanh nghiệp này</w:t>
      </w:r>
      <w:r w:rsidRPr="00523A37">
        <w:rPr>
          <w:rFonts w:ascii="Times New Roman" w:hAnsi="Times New Roman" w:cs="Times New Roman"/>
          <w:sz w:val="28"/>
          <w:szCs w:val="28"/>
        </w:rPr>
        <w:t xml:space="preserve"> không được lưu giữ tại Hệ thống thông tin quốc gia về đăng ký doanh nghiệp</w:t>
      </w:r>
      <w:r>
        <w:rPr>
          <w:rStyle w:val="FootnoteReference"/>
          <w:rFonts w:ascii="Times New Roman" w:hAnsi="Times New Roman" w:cs="Times New Roman"/>
          <w:sz w:val="28"/>
          <w:szCs w:val="28"/>
        </w:rPr>
        <w:footnoteReference w:id="1"/>
      </w:r>
      <w:r w:rsidRPr="00523A37">
        <w:rPr>
          <w:rFonts w:ascii="Times New Roman" w:hAnsi="Times New Roman" w:cs="Times New Roman"/>
          <w:sz w:val="28"/>
          <w:szCs w:val="28"/>
        </w:rPr>
        <w:t xml:space="preserve">. </w:t>
      </w:r>
      <w:r>
        <w:rPr>
          <w:rFonts w:ascii="Times New Roman" w:hAnsi="Times New Roman" w:cs="Times New Roman"/>
          <w:sz w:val="28"/>
          <w:szCs w:val="28"/>
        </w:rPr>
        <w:t xml:space="preserve">Thực tế này dẫn đến </w:t>
      </w:r>
      <w:r w:rsidR="005C6B02">
        <w:rPr>
          <w:rFonts w:ascii="Times New Roman" w:hAnsi="Times New Roman" w:cs="Times New Roman"/>
          <w:sz w:val="28"/>
          <w:szCs w:val="28"/>
        </w:rPr>
        <w:t xml:space="preserve">người dân, doanh nghiệp và cơ quan quản lý nhà nước bị </w:t>
      </w:r>
      <w:r w:rsidRPr="00523A37">
        <w:rPr>
          <w:rFonts w:ascii="Times New Roman" w:hAnsi="Times New Roman" w:cs="Times New Roman"/>
          <w:sz w:val="28"/>
          <w:szCs w:val="28"/>
        </w:rPr>
        <w:t xml:space="preserve">hạn chế </w:t>
      </w:r>
      <w:r w:rsidR="005C6B02">
        <w:rPr>
          <w:rFonts w:ascii="Times New Roman" w:hAnsi="Times New Roman" w:cs="Times New Roman"/>
          <w:sz w:val="28"/>
          <w:szCs w:val="28"/>
        </w:rPr>
        <w:t>trong</w:t>
      </w:r>
      <w:r>
        <w:rPr>
          <w:rFonts w:ascii="Times New Roman" w:hAnsi="Times New Roman" w:cs="Times New Roman"/>
          <w:sz w:val="28"/>
          <w:szCs w:val="28"/>
        </w:rPr>
        <w:t xml:space="preserve"> </w:t>
      </w:r>
      <w:r w:rsidRPr="00523A37">
        <w:rPr>
          <w:rFonts w:ascii="Times New Roman" w:hAnsi="Times New Roman" w:cs="Times New Roman"/>
          <w:sz w:val="28"/>
          <w:szCs w:val="28"/>
        </w:rPr>
        <w:t>tiếp cận thông tin về</w:t>
      </w:r>
      <w:r w:rsidR="005C6B02">
        <w:rPr>
          <w:rFonts w:ascii="Times New Roman" w:hAnsi="Times New Roman" w:cs="Times New Roman"/>
          <w:sz w:val="28"/>
          <w:szCs w:val="28"/>
        </w:rPr>
        <w:t xml:space="preserve"> doanh nghiệp đăng ký hoạt động trong nền kinh tế,</w:t>
      </w:r>
      <w:r>
        <w:rPr>
          <w:rFonts w:ascii="Times New Roman" w:hAnsi="Times New Roman" w:cs="Times New Roman"/>
          <w:sz w:val="28"/>
          <w:szCs w:val="28"/>
        </w:rPr>
        <w:t xml:space="preserve"> </w:t>
      </w:r>
      <w:r w:rsidRPr="00523A37">
        <w:rPr>
          <w:rFonts w:ascii="Times New Roman" w:hAnsi="Times New Roman" w:cs="Times New Roman"/>
          <w:sz w:val="28"/>
          <w:szCs w:val="28"/>
        </w:rPr>
        <w:t xml:space="preserve">làm giảm tính minh bạch </w:t>
      </w:r>
      <w:r w:rsidR="00F91B39">
        <w:rPr>
          <w:rFonts w:ascii="Times New Roman" w:hAnsi="Times New Roman" w:cs="Times New Roman"/>
          <w:sz w:val="28"/>
          <w:szCs w:val="28"/>
        </w:rPr>
        <w:t xml:space="preserve">về </w:t>
      </w:r>
      <w:r w:rsidR="005C6B02" w:rsidRPr="00523A37">
        <w:rPr>
          <w:rFonts w:ascii="Times New Roman" w:hAnsi="Times New Roman" w:cs="Times New Roman"/>
          <w:sz w:val="28"/>
          <w:szCs w:val="28"/>
        </w:rPr>
        <w:t>môi trường kinh doanh</w:t>
      </w:r>
      <w:r w:rsidR="00F91B39">
        <w:rPr>
          <w:rFonts w:ascii="Times New Roman" w:hAnsi="Times New Roman" w:cs="Times New Roman"/>
          <w:sz w:val="28"/>
          <w:szCs w:val="28"/>
        </w:rPr>
        <w:t xml:space="preserve"> do </w:t>
      </w:r>
      <w:r w:rsidRPr="00523A37">
        <w:rPr>
          <w:rFonts w:ascii="Times New Roman" w:hAnsi="Times New Roman" w:cs="Times New Roman"/>
          <w:sz w:val="28"/>
          <w:szCs w:val="28"/>
        </w:rPr>
        <w:t>không thể tra cứu thông tin của các doanh nghiệp này trên Hệ thống</w:t>
      </w:r>
      <w:r>
        <w:rPr>
          <w:rFonts w:ascii="Times New Roman" w:hAnsi="Times New Roman" w:cs="Times New Roman"/>
          <w:sz w:val="28"/>
          <w:szCs w:val="28"/>
        </w:rPr>
        <w:t xml:space="preserve"> </w:t>
      </w:r>
      <w:r w:rsidRPr="00523A37">
        <w:rPr>
          <w:rFonts w:ascii="Times New Roman" w:hAnsi="Times New Roman" w:cs="Times New Roman"/>
          <w:sz w:val="28"/>
          <w:szCs w:val="28"/>
        </w:rPr>
        <w:t>thông tin quốc gia về đăng ký doanh nghiệp</w:t>
      </w:r>
      <w:r>
        <w:rPr>
          <w:rFonts w:ascii="Times New Roman" w:hAnsi="Times New Roman" w:cs="Times New Roman"/>
          <w:sz w:val="28"/>
          <w:szCs w:val="28"/>
        </w:rPr>
        <w:t>. Đ</w:t>
      </w:r>
      <w:r w:rsidRPr="00523A37">
        <w:rPr>
          <w:rFonts w:ascii="Times New Roman" w:hAnsi="Times New Roman" w:cs="Times New Roman"/>
          <w:sz w:val="28"/>
          <w:szCs w:val="28"/>
        </w:rPr>
        <w:t>ể đảm bả</w:t>
      </w:r>
      <w:r>
        <w:rPr>
          <w:rFonts w:ascii="Times New Roman" w:hAnsi="Times New Roman" w:cs="Times New Roman"/>
          <w:sz w:val="28"/>
          <w:szCs w:val="28"/>
        </w:rPr>
        <w:t xml:space="preserve">o </w:t>
      </w:r>
      <w:r w:rsidRPr="00523A37">
        <w:rPr>
          <w:rFonts w:ascii="Times New Roman" w:hAnsi="Times New Roman" w:cs="Times New Roman"/>
          <w:sz w:val="28"/>
          <w:szCs w:val="28"/>
        </w:rPr>
        <w:t>Cơ sở dữ liệu quốc gia về đăng ký doanh nghiệp là tập hợp dữ liệu về đăng ký doanh nghiệp trên phạm vi toàn quố</w:t>
      </w:r>
      <w:r>
        <w:rPr>
          <w:rFonts w:ascii="Times New Roman" w:hAnsi="Times New Roman" w:cs="Times New Roman"/>
          <w:sz w:val="28"/>
          <w:szCs w:val="28"/>
        </w:rPr>
        <w:t xml:space="preserve">c thì </w:t>
      </w:r>
      <w:r w:rsidRPr="00523A37">
        <w:rPr>
          <w:rFonts w:ascii="Times New Roman" w:hAnsi="Times New Roman" w:cs="Times New Roman"/>
          <w:sz w:val="28"/>
          <w:szCs w:val="28"/>
        </w:rPr>
        <w:t>cần</w:t>
      </w:r>
      <w:r>
        <w:rPr>
          <w:rFonts w:ascii="Times New Roman" w:hAnsi="Times New Roman" w:cs="Times New Roman"/>
          <w:sz w:val="28"/>
          <w:szCs w:val="28"/>
        </w:rPr>
        <w:t xml:space="preserve"> rà soát</w:t>
      </w:r>
      <w:r w:rsidRPr="00523A37">
        <w:rPr>
          <w:rFonts w:ascii="Times New Roman" w:hAnsi="Times New Roman" w:cs="Times New Roman"/>
          <w:sz w:val="28"/>
          <w:szCs w:val="28"/>
        </w:rPr>
        <w:t xml:space="preserve"> bổ sung quy định về việc yêu cầu</w:t>
      </w:r>
      <w:r>
        <w:rPr>
          <w:rFonts w:ascii="Times New Roman" w:hAnsi="Times New Roman" w:cs="Times New Roman"/>
          <w:sz w:val="28"/>
          <w:szCs w:val="28"/>
        </w:rPr>
        <w:t xml:space="preserve"> các cơ quan nhà nước</w:t>
      </w:r>
      <w:r w:rsidR="00F91B39">
        <w:rPr>
          <w:rFonts w:ascii="Times New Roman" w:hAnsi="Times New Roman" w:cs="Times New Roman"/>
          <w:sz w:val="28"/>
          <w:szCs w:val="28"/>
        </w:rPr>
        <w:t xml:space="preserve"> đang thực hiện đăng ký thành lập doanh nghiệp theo pháp luật chuyên ngành</w:t>
      </w:r>
      <w:r>
        <w:rPr>
          <w:rFonts w:ascii="Times New Roman" w:hAnsi="Times New Roman" w:cs="Times New Roman"/>
          <w:sz w:val="28"/>
          <w:szCs w:val="28"/>
        </w:rPr>
        <w:t xml:space="preserve"> </w:t>
      </w:r>
      <w:r w:rsidR="00F91B39">
        <w:rPr>
          <w:rFonts w:ascii="Times New Roman" w:hAnsi="Times New Roman" w:cs="Times New Roman"/>
          <w:sz w:val="28"/>
          <w:szCs w:val="28"/>
        </w:rPr>
        <w:t xml:space="preserve">có trách nhiệm </w:t>
      </w:r>
      <w:r>
        <w:rPr>
          <w:rFonts w:ascii="Times New Roman" w:hAnsi="Times New Roman" w:cs="Times New Roman"/>
          <w:sz w:val="28"/>
          <w:szCs w:val="28"/>
        </w:rPr>
        <w:t xml:space="preserve">chia sẻ, kết nối cập nhật thông tin về đăng ký doanh nghiệp với Hệ thống </w:t>
      </w:r>
      <w:r w:rsidRPr="00523A37">
        <w:rPr>
          <w:rFonts w:ascii="Times New Roman" w:hAnsi="Times New Roman" w:cs="Times New Roman"/>
          <w:sz w:val="28"/>
          <w:szCs w:val="28"/>
        </w:rPr>
        <w:t>thông tin quốc gia về đăng ký doanh nghiệ</w:t>
      </w:r>
      <w:r>
        <w:rPr>
          <w:rFonts w:ascii="Times New Roman" w:hAnsi="Times New Roman" w:cs="Times New Roman"/>
          <w:sz w:val="28"/>
          <w:szCs w:val="28"/>
        </w:rPr>
        <w:t>p.</w:t>
      </w:r>
    </w:p>
    <w:p w14:paraId="2B6D4CDB" w14:textId="77777777" w:rsidR="00F57790" w:rsidRPr="00F57790" w:rsidRDefault="00F57790" w:rsidP="00F57790">
      <w:pPr>
        <w:spacing w:before="80" w:after="80" w:line="264" w:lineRule="auto"/>
        <w:ind w:firstLine="709"/>
        <w:jc w:val="both"/>
        <w:rPr>
          <w:rFonts w:ascii="Times New Roman" w:hAnsi="Times New Roman" w:cs="Times New Roman"/>
          <w:b/>
          <w:i/>
          <w:sz w:val="28"/>
          <w:szCs w:val="28"/>
        </w:rPr>
      </w:pPr>
      <w:r w:rsidRPr="00F57790">
        <w:rPr>
          <w:rFonts w:ascii="Times New Roman" w:hAnsi="Times New Roman" w:cs="Times New Roman"/>
          <w:b/>
          <w:i/>
          <w:sz w:val="28"/>
          <w:szCs w:val="28"/>
        </w:rPr>
        <w:t>2.2. Về lĩnh vực gia nhập thị trường và công tác quản lý nhà nước</w:t>
      </w:r>
    </w:p>
    <w:p w14:paraId="1B2A3711" w14:textId="5ED0B891"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lastRenderedPageBreak/>
        <w:t xml:space="preserve">Việc gia nhập </w:t>
      </w:r>
      <w:r w:rsidR="006D44CD">
        <w:rPr>
          <w:rFonts w:ascii="Times New Roman" w:hAnsi="Times New Roman" w:cs="Times New Roman"/>
          <w:sz w:val="28"/>
          <w:szCs w:val="28"/>
        </w:rPr>
        <w:t xml:space="preserve">và rút khỏi </w:t>
      </w:r>
      <w:r w:rsidRPr="00F57790">
        <w:rPr>
          <w:rFonts w:ascii="Times New Roman" w:hAnsi="Times New Roman" w:cs="Times New Roman"/>
          <w:sz w:val="28"/>
          <w:szCs w:val="28"/>
        </w:rPr>
        <w:t>thị trường</w:t>
      </w:r>
      <w:r w:rsidR="006D44CD">
        <w:rPr>
          <w:rFonts w:ascii="Times New Roman" w:hAnsi="Times New Roman" w:cs="Times New Roman"/>
          <w:sz w:val="28"/>
          <w:szCs w:val="28"/>
        </w:rPr>
        <w:t xml:space="preserve"> của doanh nghiệp cần tiếp tục cải cách để </w:t>
      </w:r>
      <w:r w:rsidRPr="00F57790">
        <w:rPr>
          <w:rFonts w:ascii="Times New Roman" w:hAnsi="Times New Roman" w:cs="Times New Roman"/>
          <w:sz w:val="28"/>
          <w:szCs w:val="28"/>
        </w:rPr>
        <w:t>phù hợp với bối cảnh phát triển mới</w:t>
      </w:r>
      <w:r w:rsidR="007D26C8">
        <w:rPr>
          <w:rFonts w:ascii="Times New Roman" w:hAnsi="Times New Roman" w:cs="Times New Roman"/>
          <w:sz w:val="28"/>
          <w:szCs w:val="28"/>
        </w:rPr>
        <w:t>, c</w:t>
      </w:r>
      <w:r w:rsidRPr="00F57790">
        <w:rPr>
          <w:rFonts w:ascii="Times New Roman" w:hAnsi="Times New Roman" w:cs="Times New Roman"/>
          <w:sz w:val="28"/>
          <w:szCs w:val="28"/>
        </w:rPr>
        <w:t>ụ thể:</w:t>
      </w:r>
    </w:p>
    <w:p w14:paraId="3D8F41EC" w14:textId="19429F78"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a) Về đối tượng được thành lập, </w:t>
      </w:r>
      <w:r w:rsidR="007D26C8">
        <w:rPr>
          <w:rFonts w:ascii="Times New Roman" w:hAnsi="Times New Roman" w:cs="Times New Roman"/>
          <w:sz w:val="28"/>
          <w:szCs w:val="28"/>
        </w:rPr>
        <w:t xml:space="preserve">góp vốn và </w:t>
      </w:r>
      <w:r w:rsidRPr="00F57790">
        <w:rPr>
          <w:rFonts w:ascii="Times New Roman" w:hAnsi="Times New Roman" w:cs="Times New Roman"/>
          <w:sz w:val="28"/>
          <w:szCs w:val="28"/>
        </w:rPr>
        <w:t>quản lý doanh nghiệp</w:t>
      </w:r>
    </w:p>
    <w:p w14:paraId="0F08AC4C" w14:textId="5C56E258" w:rsidR="00121694" w:rsidRPr="00DD7774" w:rsidRDefault="00F57790" w:rsidP="00DD7774">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Luật Doanh nghiệp chưa cập nhật chủ trương mới về khuyến khích </w:t>
      </w:r>
      <w:r w:rsidR="00A1576E">
        <w:rPr>
          <w:rFonts w:ascii="Times New Roman" w:hAnsi="Times New Roman" w:cs="Times New Roman"/>
          <w:sz w:val="28"/>
          <w:szCs w:val="28"/>
        </w:rPr>
        <w:t>nhà khoa họ</w:t>
      </w:r>
      <w:r w:rsidR="004E3168">
        <w:rPr>
          <w:rFonts w:ascii="Times New Roman" w:hAnsi="Times New Roman" w:cs="Times New Roman"/>
          <w:sz w:val="28"/>
          <w:szCs w:val="28"/>
        </w:rPr>
        <w:t>c</w:t>
      </w:r>
      <w:r w:rsidRPr="00F57790">
        <w:rPr>
          <w:rFonts w:ascii="Times New Roman" w:hAnsi="Times New Roman" w:cs="Times New Roman"/>
          <w:sz w:val="28"/>
          <w:szCs w:val="28"/>
        </w:rPr>
        <w:t xml:space="preserve"> kinh doanh sản phẩm, dịch vụ từ kết quả nghiên cứu khoa học công nghệ của đơn vị</w:t>
      </w:r>
      <w:r w:rsidR="007D26C8">
        <w:rPr>
          <w:rFonts w:ascii="Times New Roman" w:hAnsi="Times New Roman" w:cs="Times New Roman"/>
          <w:sz w:val="28"/>
          <w:szCs w:val="28"/>
        </w:rPr>
        <w:t xml:space="preserve"> theo tinh thần tại Nghị quyết số </w:t>
      </w:r>
      <w:del w:id="86" w:author="Admin" w:date="2025-03-28T09:14:00Z">
        <w:r w:rsidR="007D26C8" w:rsidDel="007B5D56">
          <w:rPr>
            <w:rFonts w:ascii="Times New Roman" w:hAnsi="Times New Roman" w:cs="Times New Roman"/>
            <w:sz w:val="28"/>
            <w:szCs w:val="28"/>
          </w:rPr>
          <w:delText>58</w:delText>
        </w:r>
      </w:del>
      <w:ins w:id="87" w:author="Admin" w:date="2025-03-28T09:14:00Z">
        <w:r w:rsidR="007B5D56">
          <w:rPr>
            <w:rFonts w:ascii="Times New Roman" w:hAnsi="Times New Roman" w:cs="Times New Roman"/>
            <w:sz w:val="28"/>
            <w:szCs w:val="28"/>
          </w:rPr>
          <w:t>57</w:t>
        </w:r>
      </w:ins>
      <w:r w:rsidR="007D26C8">
        <w:rPr>
          <w:rFonts w:ascii="Times New Roman" w:hAnsi="Times New Roman" w:cs="Times New Roman"/>
          <w:sz w:val="28"/>
          <w:szCs w:val="28"/>
        </w:rPr>
        <w:t xml:space="preserve">-NQ/TW ngày 22/12/2024 của Bộ Chính trị </w:t>
      </w:r>
      <w:r w:rsidR="00725FF9">
        <w:rPr>
          <w:rFonts w:ascii="Times New Roman" w:hAnsi="Times New Roman" w:cs="Times New Roman"/>
          <w:sz w:val="28"/>
          <w:szCs w:val="28"/>
        </w:rPr>
        <w:t xml:space="preserve">về </w:t>
      </w:r>
      <w:r w:rsidR="007D26C8">
        <w:rPr>
          <w:rFonts w:ascii="Times New Roman" w:hAnsi="Times New Roman" w:cs="Times New Roman"/>
          <w:sz w:val="28"/>
          <w:szCs w:val="28"/>
        </w:rPr>
        <w:t>đột phá phát triển khoa học công nghệ, đổi mới sáng tạo và chuyển đổi số quốc gia. Th</w:t>
      </w:r>
      <w:r w:rsidRPr="00F57790">
        <w:rPr>
          <w:rFonts w:ascii="Times New Roman" w:hAnsi="Times New Roman" w:cs="Times New Roman"/>
          <w:sz w:val="28"/>
          <w:szCs w:val="28"/>
        </w:rPr>
        <w:t>eo quy định của Luật Doanh nghiệp</w:t>
      </w:r>
      <w:r w:rsidR="007D26C8">
        <w:rPr>
          <w:rFonts w:ascii="Times New Roman" w:hAnsi="Times New Roman" w:cs="Times New Roman"/>
          <w:sz w:val="28"/>
          <w:szCs w:val="28"/>
        </w:rPr>
        <w:t>,</w:t>
      </w:r>
      <w:r w:rsidR="0067795A">
        <w:rPr>
          <w:rFonts w:ascii="Times New Roman" w:hAnsi="Times New Roman" w:cs="Times New Roman"/>
          <w:sz w:val="28"/>
          <w:szCs w:val="28"/>
        </w:rPr>
        <w:t xml:space="preserve"> quyền góp vốn, thành lập doanh nghiệp của</w:t>
      </w:r>
      <w:r w:rsidR="007D26C8">
        <w:rPr>
          <w:rFonts w:ascii="Times New Roman" w:hAnsi="Times New Roman" w:cs="Times New Roman"/>
          <w:sz w:val="28"/>
          <w:szCs w:val="28"/>
        </w:rPr>
        <w:t xml:space="preserve"> công chức, viên chức</w:t>
      </w:r>
      <w:r w:rsidR="0067795A">
        <w:rPr>
          <w:rFonts w:ascii="Times New Roman" w:hAnsi="Times New Roman" w:cs="Times New Roman"/>
          <w:sz w:val="28"/>
          <w:szCs w:val="28"/>
        </w:rPr>
        <w:t xml:space="preserve"> được</w:t>
      </w:r>
      <w:r w:rsidR="007D26C8">
        <w:rPr>
          <w:rFonts w:ascii="Times New Roman" w:hAnsi="Times New Roman" w:cs="Times New Roman"/>
          <w:sz w:val="28"/>
          <w:szCs w:val="28"/>
        </w:rPr>
        <w:t xml:space="preserve"> dẫn chiếu đến các quy định </w:t>
      </w:r>
      <w:r w:rsidR="0067795A">
        <w:rPr>
          <w:rFonts w:ascii="Times New Roman" w:hAnsi="Times New Roman" w:cs="Times New Roman"/>
          <w:sz w:val="28"/>
          <w:szCs w:val="28"/>
        </w:rPr>
        <w:t xml:space="preserve">theo </w:t>
      </w:r>
      <w:r w:rsidRPr="00F57790">
        <w:rPr>
          <w:rFonts w:ascii="Times New Roman" w:hAnsi="Times New Roman" w:cs="Times New Roman"/>
          <w:sz w:val="28"/>
          <w:szCs w:val="28"/>
        </w:rPr>
        <w:t xml:space="preserve">pháp luật về cán bộ, công chức, viên chức, phá sản, phòng, chống tham nhũng, hình sự. </w:t>
      </w:r>
      <w:r w:rsidR="0067795A">
        <w:rPr>
          <w:rFonts w:ascii="Times New Roman" w:hAnsi="Times New Roman" w:cs="Times New Roman"/>
          <w:sz w:val="28"/>
          <w:szCs w:val="28"/>
        </w:rPr>
        <w:t xml:space="preserve">Để thực hiện Nghị quyết số </w:t>
      </w:r>
      <w:del w:id="88" w:author="Admin" w:date="2025-03-28T09:15:00Z">
        <w:r w:rsidR="0067795A" w:rsidDel="007B5D56">
          <w:rPr>
            <w:rFonts w:ascii="Times New Roman" w:hAnsi="Times New Roman" w:cs="Times New Roman"/>
            <w:sz w:val="28"/>
            <w:szCs w:val="28"/>
          </w:rPr>
          <w:delText>58</w:delText>
        </w:r>
      </w:del>
      <w:ins w:id="89" w:author="Admin" w:date="2025-03-28T09:15:00Z">
        <w:r w:rsidR="007B5D56">
          <w:rPr>
            <w:rFonts w:ascii="Times New Roman" w:hAnsi="Times New Roman" w:cs="Times New Roman"/>
            <w:sz w:val="28"/>
            <w:szCs w:val="28"/>
          </w:rPr>
          <w:t>57</w:t>
        </w:r>
      </w:ins>
      <w:r w:rsidR="0067795A">
        <w:rPr>
          <w:rFonts w:ascii="Times New Roman" w:hAnsi="Times New Roman" w:cs="Times New Roman"/>
          <w:sz w:val="28"/>
          <w:szCs w:val="28"/>
        </w:rPr>
        <w:t>-NQ/TW</w:t>
      </w:r>
      <w:r w:rsidRPr="00F57790">
        <w:rPr>
          <w:rFonts w:ascii="Times New Roman" w:hAnsi="Times New Roman" w:cs="Times New Roman"/>
          <w:sz w:val="28"/>
          <w:szCs w:val="28"/>
        </w:rPr>
        <w:t xml:space="preserve">, Luật Doanh nghiệp cần bổ sung </w:t>
      </w:r>
      <w:r w:rsidR="007D26C8">
        <w:rPr>
          <w:rFonts w:ascii="Times New Roman" w:hAnsi="Times New Roman" w:cs="Times New Roman"/>
          <w:sz w:val="28"/>
          <w:szCs w:val="28"/>
        </w:rPr>
        <w:t xml:space="preserve">đối tượng </w:t>
      </w:r>
      <w:r w:rsidR="000E74A1">
        <w:rPr>
          <w:rFonts w:ascii="Times New Roman" w:hAnsi="Times New Roman" w:cs="Times New Roman"/>
          <w:sz w:val="28"/>
          <w:szCs w:val="28"/>
        </w:rPr>
        <w:t>v</w:t>
      </w:r>
      <w:r w:rsidR="00121694" w:rsidRPr="00DD7774">
        <w:rPr>
          <w:rFonts w:ascii="Times New Roman" w:hAnsi="Times New Roman" w:cs="Times New Roman"/>
          <w:sz w:val="28"/>
          <w:szCs w:val="28"/>
        </w:rPr>
        <w:t>iên chức, viên chức quản lý làm việc tại tổ chức khoa học và công nghệ công lập, cơ sở giáo dục đại học công lập được tham gia góp vốn, tham gia quản lý, điều hành doanh nghiệp, làm việc tại doanh nghiệp do tổ chức đó thành lập hoặc tham gia thành lập để thương mại hóa kết quả nghiên cứu do tổ chức đó tạo ra khi được sự đồng ý của người đứng đầu tổ chức.</w:t>
      </w:r>
    </w:p>
    <w:p w14:paraId="5B5B3C87" w14:textId="516E7706"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b) Về hồ sơ đăng ký doanh nghiệp</w:t>
      </w:r>
      <w:r w:rsidR="00B14FC3">
        <w:rPr>
          <w:rFonts w:ascii="Times New Roman" w:hAnsi="Times New Roman" w:cs="Times New Roman"/>
          <w:sz w:val="28"/>
          <w:szCs w:val="28"/>
        </w:rPr>
        <w:t>:</w:t>
      </w:r>
    </w:p>
    <w:p w14:paraId="562DFCD4" w14:textId="751956EF" w:rsid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Quy định của Luật Doanh nghiệp về việc </w:t>
      </w:r>
      <w:r w:rsidR="00B14FC3">
        <w:rPr>
          <w:rFonts w:ascii="Times New Roman" w:hAnsi="Times New Roman" w:cs="Times New Roman"/>
          <w:sz w:val="28"/>
          <w:szCs w:val="28"/>
        </w:rPr>
        <w:t xml:space="preserve">giấy tờ pháp lý của </w:t>
      </w:r>
      <w:r w:rsidRPr="00F57790">
        <w:rPr>
          <w:rFonts w:ascii="Times New Roman" w:hAnsi="Times New Roman" w:cs="Times New Roman"/>
          <w:sz w:val="28"/>
          <w:szCs w:val="28"/>
        </w:rPr>
        <w:t>người thành lập doanh nghiệp cơ bản vẫn dựa trên các giấy tờ pháp lý truyền thống (chứng minh thư nhân dân, hộ chiếu</w:t>
      </w:r>
      <w:r w:rsidR="0067795A">
        <w:rPr>
          <w:rFonts w:ascii="Times New Roman" w:hAnsi="Times New Roman" w:cs="Times New Roman"/>
          <w:sz w:val="28"/>
          <w:szCs w:val="28"/>
        </w:rPr>
        <w:t xml:space="preserve">…), do vậy, cần phải cập nhật </w:t>
      </w:r>
      <w:r w:rsidR="00B14FC3">
        <w:rPr>
          <w:rFonts w:ascii="Times New Roman" w:hAnsi="Times New Roman" w:cs="Times New Roman"/>
          <w:sz w:val="28"/>
          <w:szCs w:val="28"/>
        </w:rPr>
        <w:t xml:space="preserve">quy định này </w:t>
      </w:r>
      <w:r w:rsidR="0067795A">
        <w:rPr>
          <w:rFonts w:ascii="Times New Roman" w:hAnsi="Times New Roman" w:cs="Times New Roman"/>
          <w:sz w:val="28"/>
          <w:szCs w:val="28"/>
        </w:rPr>
        <w:t>do một số giấy tờ pháp lý (chứng minh thư nhân dân) hiện nay đã không còn hiệu lự</w:t>
      </w:r>
      <w:r w:rsidR="00F91B39">
        <w:rPr>
          <w:rFonts w:ascii="Times New Roman" w:hAnsi="Times New Roman" w:cs="Times New Roman"/>
          <w:sz w:val="28"/>
          <w:szCs w:val="28"/>
        </w:rPr>
        <w:t>c</w:t>
      </w:r>
      <w:del w:id="90" w:author="Microsoft Office User" w:date="2025-03-28T17:14:00Z">
        <w:r w:rsidR="00F91B39" w:rsidDel="00A97890">
          <w:rPr>
            <w:rFonts w:ascii="Times New Roman" w:hAnsi="Times New Roman" w:cs="Times New Roman"/>
            <w:sz w:val="28"/>
            <w:szCs w:val="28"/>
          </w:rPr>
          <w:delText xml:space="preserve"> pháp lý</w:delText>
        </w:r>
      </w:del>
      <w:r w:rsidR="00F91B39">
        <w:rPr>
          <w:rFonts w:ascii="Times New Roman" w:hAnsi="Times New Roman" w:cs="Times New Roman"/>
          <w:sz w:val="28"/>
          <w:szCs w:val="28"/>
        </w:rPr>
        <w:t>.</w:t>
      </w:r>
    </w:p>
    <w:p w14:paraId="75EA949B" w14:textId="4C76F95F" w:rsidR="00904EC1" w:rsidRPr="00725FF9" w:rsidRDefault="00904EC1" w:rsidP="00DD7774">
      <w:pPr>
        <w:tabs>
          <w:tab w:val="left" w:pos="720"/>
        </w:tabs>
        <w:spacing w:before="120"/>
        <w:ind w:firstLine="720"/>
        <w:jc w:val="both"/>
        <w:rPr>
          <w:rFonts w:ascii="Times New Roman" w:hAnsi="Times New Roman" w:cs="Times New Roman"/>
          <w:sz w:val="28"/>
          <w:szCs w:val="28"/>
        </w:rPr>
      </w:pPr>
      <w:r w:rsidRPr="00DD7774">
        <w:rPr>
          <w:rFonts w:ascii="Times New Roman" w:hAnsi="Times New Roman" w:cs="Times New Roman"/>
          <w:sz w:val="28"/>
          <w:szCs w:val="28"/>
        </w:rPr>
        <w:t>Đồng thời, thực hiện chỉ đạo tại Kết luận số 119-KL/TW ngày 20/01/2025 của Bộ Chính trị, cần thiết đặt ra yêu cầu rà soát để quy định các nội dung cụ thể về hồ sơ, thủ tục đăng ký kinh doanh tại Luật Doanh nghiệp theo hướng sửa đổi Luật chỉ quy định nguyên tắc, giao Chính phủ quy định cụ thể về</w:t>
      </w:r>
      <w:ins w:id="91" w:author="Microsoft Office User" w:date="2025-03-31T14:42:00Z">
        <w:r w:rsidR="0083243C">
          <w:rPr>
            <w:rFonts w:ascii="Times New Roman" w:hAnsi="Times New Roman" w:cs="Times New Roman"/>
            <w:sz w:val="28"/>
            <w:szCs w:val="28"/>
          </w:rPr>
          <w:t xml:space="preserve"> hồ sơ,</w:t>
        </w:r>
      </w:ins>
      <w:r w:rsidRPr="00DD7774">
        <w:rPr>
          <w:rFonts w:ascii="Times New Roman" w:hAnsi="Times New Roman" w:cs="Times New Roman"/>
          <w:sz w:val="28"/>
          <w:szCs w:val="28"/>
        </w:rPr>
        <w:t xml:space="preserve"> thủ tục hành chính để bảo đảm linh hoạt, phù hợp thẩm quyền điều hành của Chính phủ. </w:t>
      </w:r>
    </w:p>
    <w:p w14:paraId="1FAB97EE" w14:textId="5D3BC646" w:rsidR="00F57790" w:rsidRPr="00F57790" w:rsidRDefault="00E22015" w:rsidP="00F57790">
      <w:pPr>
        <w:spacing w:before="80" w:after="80" w:line="264" w:lineRule="auto"/>
        <w:ind w:firstLine="709"/>
        <w:jc w:val="both"/>
        <w:rPr>
          <w:rFonts w:ascii="Times New Roman" w:hAnsi="Times New Roman" w:cs="Times New Roman"/>
          <w:sz w:val="28"/>
          <w:szCs w:val="28"/>
        </w:rPr>
      </w:pPr>
      <w:r>
        <w:rPr>
          <w:rFonts w:ascii="Times New Roman" w:hAnsi="Times New Roman" w:cs="Times New Roman"/>
          <w:sz w:val="28"/>
          <w:szCs w:val="28"/>
        </w:rPr>
        <w:t>c</w:t>
      </w:r>
      <w:r w:rsidR="00F57790" w:rsidRPr="00F57790">
        <w:rPr>
          <w:rFonts w:ascii="Times New Roman" w:hAnsi="Times New Roman" w:cs="Times New Roman"/>
          <w:sz w:val="28"/>
          <w:szCs w:val="28"/>
        </w:rPr>
        <w:t>) Về xử lý vi phạm về đăng ký doanh nghiệp:</w:t>
      </w:r>
    </w:p>
    <w:p w14:paraId="14F05244" w14:textId="25C8CB23"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Nhiều ý kiến của cơ quan quản lý nhà nước ở Trung ương và địa phương phản ánh về nguy cơ dẫn đến các hành vi vi phạm pháp luật từ các doanh nghiệp không hoạt động tại địa chỉ đăng ký, không hoạt động sau khi thành lập (không kê khai nộp thuế hoặc chỉ nộp thuế môn bài, không có hoạt động thu/chi bình thường của một doanh nghiệp như nộp thuế thu nhập doanh nghiệp, chi trả lương/bảo hiểm xã hội, không phát hành/sử dụng hóa đơn đã đăng ký…). Hiện tượng lợi dụng thành lập doanh nghiệp và hình thành pháp nhân để vi phạm pháp luật, rửa tiền có chiều hướng gia tăng. </w:t>
      </w:r>
    </w:p>
    <w:p w14:paraId="6290B525" w14:textId="2325B696" w:rsid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Một số ý kiến đề nghị cần nghiên cứu, bổ sung các quy định về tăng cường giám sát, kiểm tra, chế tài xử lý cụ thể đối với các doanh nghiệp </w:t>
      </w:r>
      <w:r w:rsidR="00F91B39">
        <w:rPr>
          <w:rFonts w:ascii="Times New Roman" w:hAnsi="Times New Roman" w:cs="Times New Roman"/>
          <w:sz w:val="28"/>
          <w:szCs w:val="28"/>
        </w:rPr>
        <w:t>không góp đủ vốn điều lệ theo cam kết, doanh nghiệp có vốn ảo, kê khai khống vốn điều lệ</w:t>
      </w:r>
      <w:r w:rsidRPr="00F57790">
        <w:rPr>
          <w:rFonts w:ascii="Times New Roman" w:hAnsi="Times New Roman" w:cs="Times New Roman"/>
          <w:sz w:val="28"/>
          <w:szCs w:val="28"/>
        </w:rPr>
        <w:t xml:space="preserve">, như: bổ </w:t>
      </w:r>
      <w:r w:rsidRPr="00F57790">
        <w:rPr>
          <w:rFonts w:ascii="Times New Roman" w:hAnsi="Times New Roman" w:cs="Times New Roman"/>
          <w:sz w:val="28"/>
          <w:szCs w:val="28"/>
        </w:rPr>
        <w:lastRenderedPageBreak/>
        <w:t>sung thành phần hồ sơ bao gồm giấy tờ chứng minh năng lực tài chính của cá nhân, tổ chức nhận chuyển nhượng vốn, thành viên góp vốn, cổ đông bảo đảm khả năng chi trả và góp đủ số vốn chuyển nhượng, đăng ký để hạn chế tình trạng “vốn ảo”, “đăng ký khống vốn điều lệ”, “thành lập doanh nghiệp ma” hoặc tình trạng “núp bóng” tham gia góp vốn, mua cổ phần chi phối doanh nghiệp nhằm thực hiện hành vi vi phạm pháp luật, chiếm đoạt tiền, tài sản thông qua các hoạt động của doanh nghiệp như mua bán hóa đơn giá trị gia tăng, vay vốn ngân hàng hoặc phát hành trái phiếu riêng lẻ như trong thời gian vừa qua.</w:t>
      </w:r>
    </w:p>
    <w:p w14:paraId="2362E80C" w14:textId="45CE79AD" w:rsidR="00E05154" w:rsidRDefault="00E05154">
      <w:pPr>
        <w:spacing w:before="80" w:after="8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Ngoài ra, trong quá trình triển khai thực hiện trách nhiệm về quản lý nhà nước đối với doanh nghiệp trong phạm vi địa phương tại khoản 3 Điều 215, nhiều địa phương phản ánh những khó khăn, lúng túng trong việc thực hiện quyền trách nhiệm </w:t>
      </w:r>
      <w:r w:rsidR="00F91B39">
        <w:rPr>
          <w:rFonts w:ascii="Times New Roman" w:hAnsi="Times New Roman" w:cs="Times New Roman"/>
          <w:sz w:val="28"/>
          <w:szCs w:val="28"/>
        </w:rPr>
        <w:t xml:space="preserve">do </w:t>
      </w:r>
      <w:r>
        <w:rPr>
          <w:rFonts w:ascii="Times New Roman" w:hAnsi="Times New Roman" w:cs="Times New Roman"/>
          <w:sz w:val="28"/>
          <w:szCs w:val="28"/>
        </w:rPr>
        <w:t>Luật Doanh nghiệ</w:t>
      </w:r>
      <w:r w:rsidR="00F91B39">
        <w:rPr>
          <w:rFonts w:ascii="Times New Roman" w:hAnsi="Times New Roman" w:cs="Times New Roman"/>
          <w:sz w:val="28"/>
          <w:szCs w:val="28"/>
        </w:rPr>
        <w:t>p chưa</w:t>
      </w:r>
      <w:r>
        <w:rPr>
          <w:rFonts w:ascii="Times New Roman" w:hAnsi="Times New Roman" w:cs="Times New Roman"/>
          <w:sz w:val="28"/>
          <w:szCs w:val="28"/>
        </w:rPr>
        <w:t xml:space="preserve"> quy định cụ thể, do vậy, một số địa phương kiến nghị sửa đổi Luật để quy định phạm vi và trách nhiệm của cơ quan quản lý nhà nước tại địa phương cần phải thực hiện.</w:t>
      </w:r>
    </w:p>
    <w:p w14:paraId="35B7B55B" w14:textId="7AA67899" w:rsidR="00F57790" w:rsidRPr="00F57790" w:rsidRDefault="00F57790" w:rsidP="00F57790">
      <w:pPr>
        <w:spacing w:before="80" w:after="80" w:line="264" w:lineRule="auto"/>
        <w:ind w:firstLine="709"/>
        <w:jc w:val="both"/>
        <w:rPr>
          <w:rFonts w:ascii="Times New Roman" w:hAnsi="Times New Roman" w:cs="Times New Roman"/>
          <w:b/>
          <w:i/>
          <w:sz w:val="28"/>
          <w:szCs w:val="28"/>
        </w:rPr>
      </w:pPr>
      <w:r w:rsidRPr="00F57790">
        <w:rPr>
          <w:rFonts w:ascii="Times New Roman" w:hAnsi="Times New Roman" w:cs="Times New Roman"/>
          <w:b/>
          <w:i/>
          <w:sz w:val="28"/>
          <w:szCs w:val="28"/>
        </w:rPr>
        <w:t>2.3. Về quản trị doanh nghiệp</w:t>
      </w:r>
    </w:p>
    <w:p w14:paraId="63B541A4" w14:textId="16B4D4F9" w:rsid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Một số quy định của Luật Doanh nghiệp về cơ cấu tổ chức quản lý, quản trị doanh nghiệp chưa rõ ràng, có thể diễn giải hoặc có cách hiểu khác nhau, chưa xử lý được các tình huống phát sinh trên thực tiễn, cụ thể:</w:t>
      </w:r>
    </w:p>
    <w:p w14:paraId="15FFB1AC" w14:textId="10BD243C" w:rsidR="000020CC" w:rsidRPr="00DD7774" w:rsidRDefault="000020CC" w:rsidP="00F57790">
      <w:pPr>
        <w:spacing w:before="80" w:after="8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F5B98">
        <w:rPr>
          <w:rFonts w:ascii="Times New Roman" w:hAnsi="Times New Roman" w:cs="Times New Roman"/>
          <w:sz w:val="28"/>
          <w:szCs w:val="28"/>
        </w:rPr>
        <w:t xml:space="preserve">Về chuyển nhượng vốn góp tại công ty TNHH 2 thành viên trở lên: </w:t>
      </w:r>
      <w:r w:rsidR="008F56D7">
        <w:rPr>
          <w:rFonts w:ascii="Times New Roman" w:hAnsi="Times New Roman" w:cs="Times New Roman"/>
          <w:sz w:val="28"/>
          <w:szCs w:val="28"/>
        </w:rPr>
        <w:t xml:space="preserve">Điểm a khoản 1 </w:t>
      </w:r>
      <w:r>
        <w:rPr>
          <w:rFonts w:ascii="Times New Roman" w:hAnsi="Times New Roman" w:cs="Times New Roman"/>
          <w:sz w:val="28"/>
          <w:szCs w:val="28"/>
        </w:rPr>
        <w:t>Điều 52 quy định về</w:t>
      </w:r>
      <w:r w:rsidR="008F56D7">
        <w:rPr>
          <w:rFonts w:ascii="Times New Roman" w:hAnsi="Times New Roman" w:cs="Times New Roman"/>
          <w:sz w:val="28"/>
          <w:szCs w:val="28"/>
        </w:rPr>
        <w:t xml:space="preserve"> việc chuyển nhượng vốn của công ty TNHH 2 thành viên trở lên</w:t>
      </w:r>
      <w:r w:rsidR="0067795A">
        <w:rPr>
          <w:rFonts w:ascii="Times New Roman" w:hAnsi="Times New Roman" w:cs="Times New Roman"/>
          <w:sz w:val="28"/>
          <w:szCs w:val="28"/>
        </w:rPr>
        <w:t>,</w:t>
      </w:r>
      <w:r w:rsidR="008F56D7">
        <w:rPr>
          <w:rFonts w:ascii="Times New Roman" w:hAnsi="Times New Roman" w:cs="Times New Roman"/>
          <w:sz w:val="28"/>
          <w:szCs w:val="28"/>
        </w:rPr>
        <w:t xml:space="preserve"> tuy nhiên</w:t>
      </w:r>
      <w:r w:rsidR="0067795A">
        <w:rPr>
          <w:rFonts w:ascii="Times New Roman" w:hAnsi="Times New Roman" w:cs="Times New Roman"/>
          <w:sz w:val="28"/>
          <w:szCs w:val="28"/>
        </w:rPr>
        <w:t xml:space="preserve"> trong thực tiễn, một số doanh nghiệp còn </w:t>
      </w:r>
      <w:r w:rsidR="008F56D7">
        <w:rPr>
          <w:rFonts w:ascii="Times New Roman" w:hAnsi="Times New Roman" w:cs="Times New Roman"/>
          <w:sz w:val="28"/>
          <w:szCs w:val="28"/>
        </w:rPr>
        <w:t xml:space="preserve">lúng túng trong việc xác định </w:t>
      </w:r>
      <w:r w:rsidR="008F56D7" w:rsidRPr="00DD7774">
        <w:rPr>
          <w:rFonts w:ascii="Times New Roman" w:hAnsi="Times New Roman" w:cs="Times New Roman"/>
          <w:sz w:val="28"/>
          <w:szCs w:val="28"/>
        </w:rPr>
        <w:t>tỷ lệ bán tương ứng cho các thành viên còn lại đối với công ty TNHH chỉ</w:t>
      </w:r>
      <w:r w:rsidR="00BF33E6">
        <w:rPr>
          <w:rFonts w:ascii="Times New Roman" w:hAnsi="Times New Roman" w:cs="Times New Roman"/>
          <w:sz w:val="28"/>
          <w:szCs w:val="28"/>
        </w:rPr>
        <w:t xml:space="preserve"> có 2 t</w:t>
      </w:r>
      <w:r w:rsidR="008F56D7" w:rsidRPr="00DD7774">
        <w:rPr>
          <w:rFonts w:ascii="Times New Roman" w:hAnsi="Times New Roman" w:cs="Times New Roman"/>
          <w:sz w:val="28"/>
          <w:szCs w:val="28"/>
        </w:rPr>
        <w:t>hành viên;</w:t>
      </w:r>
    </w:p>
    <w:p w14:paraId="3636FC3E" w14:textId="0B498775" w:rsidR="003F5B98" w:rsidRPr="00DD7774" w:rsidRDefault="008F56D7" w:rsidP="00DD7774">
      <w:pPr>
        <w:spacing w:before="80" w:after="80" w:line="264" w:lineRule="auto"/>
        <w:ind w:firstLine="709"/>
        <w:jc w:val="both"/>
        <w:rPr>
          <w:rFonts w:ascii="Times New Roman" w:hAnsi="Times New Roman" w:cs="Times New Roman"/>
          <w:sz w:val="28"/>
          <w:szCs w:val="28"/>
        </w:rPr>
      </w:pPr>
      <w:r w:rsidRPr="00DD7774">
        <w:rPr>
          <w:rFonts w:ascii="Times New Roman" w:hAnsi="Times New Roman" w:cs="Times New Roman"/>
          <w:sz w:val="28"/>
          <w:szCs w:val="28"/>
        </w:rPr>
        <w:t xml:space="preserve">- </w:t>
      </w:r>
      <w:r w:rsidR="003F5B98">
        <w:rPr>
          <w:rFonts w:ascii="Times New Roman" w:hAnsi="Times New Roman" w:cs="Times New Roman"/>
          <w:sz w:val="28"/>
          <w:szCs w:val="28"/>
        </w:rPr>
        <w:t xml:space="preserve">Về triệu tập họp Hội đồng thành viên tại </w:t>
      </w:r>
      <w:ins w:id="92" w:author="Microsoft Office User" w:date="2025-03-31T14:42:00Z">
        <w:r w:rsidR="0083243C">
          <w:rPr>
            <w:rFonts w:ascii="Times New Roman" w:hAnsi="Times New Roman" w:cs="Times New Roman"/>
            <w:sz w:val="28"/>
            <w:szCs w:val="28"/>
          </w:rPr>
          <w:t>c</w:t>
        </w:r>
      </w:ins>
      <w:del w:id="93" w:author="Microsoft Office User" w:date="2025-03-31T14:42:00Z">
        <w:r w:rsidR="003F5B98" w:rsidDel="0083243C">
          <w:rPr>
            <w:rFonts w:ascii="Times New Roman" w:hAnsi="Times New Roman" w:cs="Times New Roman"/>
            <w:sz w:val="28"/>
            <w:szCs w:val="28"/>
          </w:rPr>
          <w:delText>C</w:delText>
        </w:r>
      </w:del>
      <w:r w:rsidR="003F5B98">
        <w:rPr>
          <w:rFonts w:ascii="Times New Roman" w:hAnsi="Times New Roman" w:cs="Times New Roman"/>
          <w:sz w:val="28"/>
          <w:szCs w:val="28"/>
        </w:rPr>
        <w:t xml:space="preserve">ông ty TNHH 2 thành viên trở lên: </w:t>
      </w:r>
      <w:r w:rsidRPr="00DD7774">
        <w:rPr>
          <w:rFonts w:ascii="Times New Roman" w:hAnsi="Times New Roman" w:cs="Times New Roman"/>
          <w:sz w:val="28"/>
          <w:szCs w:val="28"/>
        </w:rPr>
        <w:t xml:space="preserve">Điều </w:t>
      </w:r>
      <w:r w:rsidR="003F5B98" w:rsidRPr="00DD7774">
        <w:rPr>
          <w:rFonts w:ascii="Times New Roman" w:hAnsi="Times New Roman" w:cs="Times New Roman"/>
          <w:sz w:val="28"/>
          <w:szCs w:val="28"/>
        </w:rPr>
        <w:t>57</w:t>
      </w:r>
      <w:r w:rsidRPr="00DD7774">
        <w:rPr>
          <w:rFonts w:ascii="Times New Roman" w:hAnsi="Times New Roman" w:cs="Times New Roman"/>
          <w:sz w:val="28"/>
          <w:szCs w:val="28"/>
        </w:rPr>
        <w:t xml:space="preserve"> quy định </w:t>
      </w:r>
      <w:r w:rsidR="003F5B98" w:rsidRPr="00DD7774">
        <w:rPr>
          <w:rFonts w:ascii="Times New Roman" w:hAnsi="Times New Roman" w:cs="Times New Roman"/>
          <w:sz w:val="28"/>
          <w:szCs w:val="28"/>
        </w:rPr>
        <w:t xml:space="preserve">về trình tự thực hiện triệu tập họp Hội đồng thành viên tuy nhiên chưa có quy định về trình tự thủ tục mời họp, triệu tập họp hội đồng thành viên đối với các trường hợp đặc biệt tại khoản 4 Điều 56 Luật Doanh nghiệp </w:t>
      </w:r>
      <w:ins w:id="94" w:author="Admin" w:date="2025-03-28T09:18:00Z">
        <w:r w:rsidR="004A1C0B">
          <w:rPr>
            <w:rFonts w:ascii="Times New Roman" w:hAnsi="Times New Roman" w:cs="Times New Roman"/>
            <w:sz w:val="28"/>
            <w:szCs w:val="28"/>
          </w:rPr>
          <w:t xml:space="preserve">năm </w:t>
        </w:r>
      </w:ins>
      <w:r w:rsidR="003F5B98" w:rsidRPr="00DD7774">
        <w:rPr>
          <w:rFonts w:ascii="Times New Roman" w:hAnsi="Times New Roman" w:cs="Times New Roman"/>
          <w:sz w:val="28"/>
          <w:szCs w:val="28"/>
        </w:rPr>
        <w:t>2020</w:t>
      </w:r>
      <w:r w:rsidR="003F5B98">
        <w:rPr>
          <w:rStyle w:val="FootnoteReference"/>
          <w:rFonts w:ascii="Times New Roman" w:hAnsi="Times New Roman" w:cs="Times New Roman"/>
          <w:sz w:val="28"/>
          <w:szCs w:val="28"/>
        </w:rPr>
        <w:footnoteReference w:id="2"/>
      </w:r>
      <w:r w:rsidR="003F5B98">
        <w:rPr>
          <w:rFonts w:ascii="Times New Roman" w:hAnsi="Times New Roman" w:cs="Times New Roman"/>
          <w:sz w:val="28"/>
          <w:szCs w:val="28"/>
        </w:rPr>
        <w:t>.</w:t>
      </w:r>
    </w:p>
    <w:p w14:paraId="68203840" w14:textId="6B28F9D0" w:rsidR="008F56D7" w:rsidRDefault="00E76BA8" w:rsidP="00F57790">
      <w:pPr>
        <w:spacing w:before="80" w:after="80" w:line="264"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95327">
        <w:rPr>
          <w:rFonts w:ascii="Times New Roman" w:hAnsi="Times New Roman" w:cs="Times New Roman"/>
          <w:sz w:val="28"/>
          <w:szCs w:val="28"/>
        </w:rPr>
        <w:t xml:space="preserve">Về giảm vốn điều lệ của công ty cổ phần: điểm a khoản 5 Điều 112 quy định thời gian công ty hoàn trả một phần vốn góp cho cổ đông nếu công ty đã “hoạt động kinh doanh liên tục từ 02 năm trở lên kể từ ngày đăng ký thành lập doanh nghiệp”. </w:t>
      </w:r>
      <w:ins w:id="95" w:author="Microsoft Office User" w:date="2025-03-28T14:52:00Z">
        <w:r w:rsidR="000078C1">
          <w:rPr>
            <w:rFonts w:ascii="Times New Roman" w:hAnsi="Times New Roman" w:cs="Times New Roman"/>
            <w:sz w:val="28"/>
            <w:szCs w:val="28"/>
          </w:rPr>
          <w:t xml:space="preserve">Quy định này gây khó </w:t>
        </w:r>
        <w:r w:rsidR="000078C1" w:rsidRPr="00C7296B">
          <w:rPr>
            <w:rFonts w:ascii="Times New Roman" w:hAnsi="Times New Roman" w:cs="Times New Roman"/>
            <w:sz w:val="28"/>
            <w:szCs w:val="28"/>
          </w:rPr>
          <w:t xml:space="preserve">khăn trong thực hiện </w:t>
        </w:r>
        <w:r w:rsidR="000078C1">
          <w:rPr>
            <w:rFonts w:ascii="Times New Roman" w:hAnsi="Times New Roman" w:cs="Times New Roman"/>
            <w:sz w:val="28"/>
            <w:szCs w:val="28"/>
          </w:rPr>
          <w:t>giảm vốn điều lệ đ</w:t>
        </w:r>
      </w:ins>
      <w:ins w:id="96" w:author="Microsoft Office User" w:date="2025-03-28T14:51:00Z">
        <w:r w:rsidR="000078C1">
          <w:rPr>
            <w:rFonts w:ascii="Times New Roman" w:hAnsi="Times New Roman" w:cs="Times New Roman"/>
            <w:sz w:val="28"/>
            <w:szCs w:val="28"/>
          </w:rPr>
          <w:t xml:space="preserve">ối với </w:t>
        </w:r>
      </w:ins>
      <w:del w:id="97" w:author="Microsoft Office User" w:date="2025-03-28T14:51:00Z">
        <w:r w:rsidR="00595327" w:rsidDel="000078C1">
          <w:rPr>
            <w:rFonts w:ascii="Times New Roman" w:hAnsi="Times New Roman" w:cs="Times New Roman"/>
            <w:sz w:val="28"/>
            <w:szCs w:val="28"/>
          </w:rPr>
          <w:delText xml:space="preserve">Quy định này gây khó </w:delText>
        </w:r>
        <w:r w:rsidR="00595327" w:rsidRPr="00C7296B" w:rsidDel="000078C1">
          <w:rPr>
            <w:rFonts w:ascii="Times New Roman" w:hAnsi="Times New Roman" w:cs="Times New Roman"/>
            <w:sz w:val="28"/>
            <w:szCs w:val="28"/>
          </w:rPr>
          <w:delText xml:space="preserve">khăn trong thực hiện đối với </w:delText>
        </w:r>
      </w:del>
      <w:r w:rsidR="00595327" w:rsidRPr="00C7296B">
        <w:rPr>
          <w:rFonts w:ascii="Times New Roman" w:hAnsi="Times New Roman" w:cs="Times New Roman"/>
          <w:sz w:val="28"/>
          <w:szCs w:val="28"/>
        </w:rPr>
        <w:t>một số công ty đã ho</w:t>
      </w:r>
      <w:r w:rsidR="00595327" w:rsidRPr="000078C1">
        <w:rPr>
          <w:rFonts w:ascii="Times New Roman" w:hAnsi="Times New Roman" w:cs="Times New Roman"/>
          <w:sz w:val="28"/>
          <w:szCs w:val="28"/>
        </w:rPr>
        <w:t xml:space="preserve">ạt động kinh doanh liên tục trên 02 năm nhưng </w:t>
      </w:r>
      <w:ins w:id="98" w:author="Microsoft Office User" w:date="2025-03-28T14:53:00Z">
        <w:r w:rsidR="000078C1">
          <w:rPr>
            <w:rFonts w:ascii="Times New Roman" w:hAnsi="Times New Roman" w:cs="Times New Roman"/>
            <w:sz w:val="28"/>
            <w:szCs w:val="28"/>
          </w:rPr>
          <w:t xml:space="preserve">đã </w:t>
        </w:r>
      </w:ins>
      <w:r w:rsidR="00595327" w:rsidRPr="000078C1">
        <w:rPr>
          <w:rFonts w:ascii="Times New Roman" w:hAnsi="Times New Roman" w:cs="Times New Roman"/>
          <w:sz w:val="28"/>
          <w:szCs w:val="28"/>
        </w:rPr>
        <w:t xml:space="preserve">có </w:t>
      </w:r>
      <w:ins w:id="99" w:author="Microsoft Office User" w:date="2025-03-28T14:53:00Z">
        <w:r w:rsidR="000078C1">
          <w:rPr>
            <w:rFonts w:ascii="Times New Roman" w:hAnsi="Times New Roman" w:cs="Times New Roman"/>
            <w:sz w:val="28"/>
            <w:szCs w:val="28"/>
          </w:rPr>
          <w:t xml:space="preserve">một khoảng </w:t>
        </w:r>
      </w:ins>
      <w:r w:rsidR="00595327" w:rsidRPr="000078C1">
        <w:rPr>
          <w:rFonts w:ascii="Times New Roman" w:hAnsi="Times New Roman" w:cs="Times New Roman"/>
          <w:sz w:val="28"/>
          <w:szCs w:val="28"/>
        </w:rPr>
        <w:t>thời gian tạm ngừng hoạt động</w:t>
      </w:r>
      <w:del w:id="100" w:author="Microsoft Office User" w:date="2025-03-28T14:52:00Z">
        <w:r w:rsidR="00595327" w:rsidRPr="000078C1" w:rsidDel="000078C1">
          <w:rPr>
            <w:rFonts w:ascii="Times New Roman" w:hAnsi="Times New Roman" w:cs="Times New Roman"/>
            <w:sz w:val="28"/>
            <w:szCs w:val="28"/>
          </w:rPr>
          <w:delText xml:space="preserve"> kể từ thời điểm đăng ký thành lập doanh nghiệp</w:delText>
        </w:r>
      </w:del>
      <w:ins w:id="101" w:author="Microsoft Office User" w:date="2025-03-28T14:51:00Z">
        <w:r w:rsidR="000078C1">
          <w:rPr>
            <w:rFonts w:ascii="Times New Roman" w:hAnsi="Times New Roman" w:cs="Times New Roman"/>
            <w:sz w:val="28"/>
            <w:szCs w:val="28"/>
          </w:rPr>
          <w:t xml:space="preserve"> do có ý kiến cho rằng</w:t>
        </w:r>
      </w:ins>
      <w:ins w:id="102" w:author="Microsoft Office User" w:date="2025-03-31T14:43:00Z">
        <w:r w:rsidR="0083243C">
          <w:rPr>
            <w:rFonts w:ascii="Times New Roman" w:hAnsi="Times New Roman" w:cs="Times New Roman"/>
            <w:sz w:val="28"/>
            <w:szCs w:val="28"/>
          </w:rPr>
          <w:t xml:space="preserve"> những</w:t>
        </w:r>
      </w:ins>
      <w:ins w:id="103" w:author="Microsoft Office User" w:date="2025-03-28T14:51:00Z">
        <w:r w:rsidR="000078C1">
          <w:rPr>
            <w:rFonts w:ascii="Times New Roman" w:hAnsi="Times New Roman" w:cs="Times New Roman"/>
            <w:sz w:val="28"/>
            <w:szCs w:val="28"/>
          </w:rPr>
          <w:t xml:space="preserve"> </w:t>
        </w:r>
      </w:ins>
      <w:ins w:id="104" w:author="Microsoft Office User" w:date="2025-03-28T14:52:00Z">
        <w:r w:rsidR="000078C1">
          <w:rPr>
            <w:rFonts w:ascii="Times New Roman" w:hAnsi="Times New Roman" w:cs="Times New Roman"/>
            <w:sz w:val="28"/>
            <w:szCs w:val="28"/>
          </w:rPr>
          <w:t xml:space="preserve">công ty </w:t>
        </w:r>
      </w:ins>
      <w:ins w:id="105" w:author="Microsoft Office User" w:date="2025-03-31T14:43:00Z">
        <w:r w:rsidR="0083243C">
          <w:rPr>
            <w:rFonts w:ascii="Times New Roman" w:hAnsi="Times New Roman" w:cs="Times New Roman"/>
            <w:sz w:val="28"/>
            <w:szCs w:val="28"/>
          </w:rPr>
          <w:t xml:space="preserve">đã </w:t>
        </w:r>
      </w:ins>
      <w:ins w:id="106" w:author="Microsoft Office User" w:date="2025-03-28T14:52:00Z">
        <w:r w:rsidR="000078C1">
          <w:rPr>
            <w:rFonts w:ascii="Times New Roman" w:hAnsi="Times New Roman" w:cs="Times New Roman"/>
            <w:sz w:val="28"/>
            <w:szCs w:val="28"/>
          </w:rPr>
          <w:t>không hoạt động kinh doanh liên tục trong 02 năm kể từ ngày đăng ký thành lập.</w:t>
        </w:r>
      </w:ins>
      <w:ins w:id="107" w:author="Admin" w:date="2025-03-28T09:23:00Z">
        <w:del w:id="108" w:author="Microsoft Office User" w:date="2025-03-28T14:52:00Z">
          <w:r w:rsidR="002A6AD3" w:rsidDel="000078C1">
            <w:rPr>
              <w:rFonts w:ascii="Times New Roman" w:hAnsi="Times New Roman" w:cs="Times New Roman"/>
              <w:sz w:val="28"/>
              <w:szCs w:val="28"/>
            </w:rPr>
            <w:delText>.</w:delText>
          </w:r>
        </w:del>
      </w:ins>
      <w:ins w:id="109" w:author="Admin" w:date="2025-03-28T09:21:00Z">
        <w:del w:id="110" w:author="Microsoft Office User" w:date="2025-03-28T14:52:00Z">
          <w:r w:rsidR="002A6AD3" w:rsidDel="000078C1">
            <w:rPr>
              <w:rFonts w:ascii="Times New Roman" w:hAnsi="Times New Roman" w:cs="Times New Roman"/>
              <w:sz w:val="28"/>
              <w:szCs w:val="28"/>
            </w:rPr>
            <w:delText xml:space="preserve"> </w:delText>
          </w:r>
          <w:r w:rsidR="002A6AD3" w:rsidRPr="002A6AD3" w:rsidDel="000078C1">
            <w:rPr>
              <w:rFonts w:ascii="Times New Roman" w:hAnsi="Times New Roman" w:cs="Times New Roman"/>
              <w:color w:val="FF0000"/>
              <w:sz w:val="28"/>
              <w:szCs w:val="28"/>
              <w:rPrChange w:id="111" w:author="Admin" w:date="2025-03-28T09:23:00Z">
                <w:rPr>
                  <w:rFonts w:ascii="Times New Roman" w:hAnsi="Times New Roman" w:cs="Times New Roman"/>
                  <w:sz w:val="28"/>
                  <w:szCs w:val="28"/>
                </w:rPr>
              </w:rPrChange>
            </w:rPr>
            <w:delText xml:space="preserve">(ý này </w:delText>
          </w:r>
        </w:del>
      </w:ins>
      <w:ins w:id="112" w:author="Admin" w:date="2025-03-28T10:24:00Z">
        <w:del w:id="113" w:author="Microsoft Office User" w:date="2025-03-28T14:52:00Z">
          <w:r w:rsidR="00184CB4" w:rsidDel="000078C1">
            <w:rPr>
              <w:rFonts w:ascii="Times New Roman" w:hAnsi="Times New Roman" w:cs="Times New Roman"/>
              <w:color w:val="FF0000"/>
              <w:sz w:val="28"/>
              <w:szCs w:val="28"/>
            </w:rPr>
            <w:delText xml:space="preserve">đang lửng lơ, </w:delText>
          </w:r>
        </w:del>
      </w:ins>
      <w:ins w:id="114" w:author="Admin" w:date="2025-03-28T09:21:00Z">
        <w:del w:id="115" w:author="Microsoft Office User" w:date="2025-03-28T14:52:00Z">
          <w:r w:rsidR="002A6AD3" w:rsidRPr="002A6AD3" w:rsidDel="000078C1">
            <w:rPr>
              <w:rFonts w:ascii="Times New Roman" w:hAnsi="Times New Roman" w:cs="Times New Roman"/>
              <w:color w:val="FF0000"/>
              <w:sz w:val="28"/>
              <w:szCs w:val="28"/>
              <w:rPrChange w:id="116" w:author="Admin" w:date="2025-03-28T09:23:00Z">
                <w:rPr>
                  <w:rFonts w:ascii="Times New Roman" w:hAnsi="Times New Roman" w:cs="Times New Roman"/>
                  <w:sz w:val="28"/>
                  <w:szCs w:val="28"/>
                </w:rPr>
              </w:rPrChange>
            </w:rPr>
            <w:delText xml:space="preserve">chưa </w:delText>
          </w:r>
        </w:del>
      </w:ins>
      <w:ins w:id="117" w:author="Admin" w:date="2025-03-28T09:22:00Z">
        <w:del w:id="118" w:author="Microsoft Office User" w:date="2025-03-28T14:52:00Z">
          <w:r w:rsidR="002A6AD3" w:rsidRPr="002A6AD3" w:rsidDel="000078C1">
            <w:rPr>
              <w:rFonts w:ascii="Times New Roman" w:hAnsi="Times New Roman" w:cs="Times New Roman"/>
              <w:color w:val="FF0000"/>
              <w:sz w:val="28"/>
              <w:szCs w:val="28"/>
              <w:rPrChange w:id="119" w:author="Admin" w:date="2025-03-28T09:23:00Z">
                <w:rPr>
                  <w:rFonts w:ascii="Times New Roman" w:hAnsi="Times New Roman" w:cs="Times New Roman"/>
                  <w:sz w:val="28"/>
                  <w:szCs w:val="28"/>
                </w:rPr>
              </w:rPrChange>
            </w:rPr>
            <w:delText>đủ ý</w:delText>
          </w:r>
        </w:del>
      </w:ins>
      <w:ins w:id="120" w:author="Admin" w:date="2025-03-28T10:24:00Z">
        <w:del w:id="121" w:author="Microsoft Office User" w:date="2025-03-28T14:52:00Z">
          <w:r w:rsidR="00184CB4" w:rsidDel="000078C1">
            <w:rPr>
              <w:rFonts w:ascii="Times New Roman" w:hAnsi="Times New Roman" w:cs="Times New Roman"/>
              <w:color w:val="FF0000"/>
              <w:sz w:val="28"/>
              <w:szCs w:val="28"/>
            </w:rPr>
            <w:delText>)</w:delText>
          </w:r>
        </w:del>
      </w:ins>
      <w:del w:id="122" w:author="Admin" w:date="2025-03-28T09:22:00Z">
        <w:r w:rsidR="00595327" w:rsidDel="002A6AD3">
          <w:rPr>
            <w:rFonts w:ascii="Times New Roman" w:hAnsi="Times New Roman" w:cs="Times New Roman"/>
            <w:sz w:val="28"/>
            <w:szCs w:val="28"/>
          </w:rPr>
          <w:delText>.</w:delText>
        </w:r>
      </w:del>
    </w:p>
    <w:p w14:paraId="42DC2F60" w14:textId="12900BC7" w:rsidR="00595327" w:rsidRDefault="00595327" w:rsidP="00F57790">
      <w:pPr>
        <w:spacing w:before="80" w:after="8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Ngoài ra, khoản 5 Điều </w:t>
      </w:r>
      <w:r w:rsidR="0068557D">
        <w:rPr>
          <w:rFonts w:ascii="Times New Roman" w:hAnsi="Times New Roman" w:cs="Times New Roman"/>
          <w:sz w:val="28"/>
          <w:szCs w:val="28"/>
        </w:rPr>
        <w:t xml:space="preserve">này </w:t>
      </w:r>
      <w:r>
        <w:rPr>
          <w:rFonts w:ascii="Times New Roman" w:hAnsi="Times New Roman" w:cs="Times New Roman"/>
          <w:sz w:val="28"/>
          <w:szCs w:val="28"/>
        </w:rPr>
        <w:t xml:space="preserve">chưa quy định về trường hợp giảm vốn điều lệ </w:t>
      </w:r>
      <w:r w:rsidR="0068557D">
        <w:rPr>
          <w:rFonts w:ascii="Times New Roman" w:hAnsi="Times New Roman" w:cs="Times New Roman"/>
          <w:sz w:val="28"/>
          <w:szCs w:val="28"/>
        </w:rPr>
        <w:t>đối với trường hợp doanh nghiệp hoàn lại vốn góp theo yêu cầu của người sở hữu cổ phần ưu đãi hoàn lại quy định tại khoản 1 Điều 118.</w:t>
      </w:r>
    </w:p>
    <w:p w14:paraId="75010F07" w14:textId="662EE5C9" w:rsidR="0090530F" w:rsidRDefault="0068557D" w:rsidP="00DD7774">
      <w:pPr>
        <w:spacing w:before="80" w:after="80" w:line="264" w:lineRule="auto"/>
        <w:ind w:firstLine="709"/>
        <w:jc w:val="both"/>
        <w:rPr>
          <w:ins w:id="123" w:author="Microsoft Office User" w:date="2025-04-04T08:07:00Z"/>
          <w:rFonts w:ascii="Times New Roman" w:hAnsi="Times New Roman" w:cs="Times New Roman"/>
          <w:sz w:val="28"/>
          <w:szCs w:val="28"/>
        </w:rPr>
      </w:pPr>
      <w:r>
        <w:rPr>
          <w:rFonts w:ascii="Times New Roman" w:hAnsi="Times New Roman" w:cs="Times New Roman"/>
          <w:sz w:val="28"/>
          <w:szCs w:val="28"/>
        </w:rPr>
        <w:t>- Về quyền và trách nhiệm của cổ đông</w:t>
      </w:r>
      <w:r w:rsidR="000100D9">
        <w:rPr>
          <w:rFonts w:ascii="Times New Roman" w:hAnsi="Times New Roman" w:cs="Times New Roman"/>
          <w:sz w:val="28"/>
          <w:szCs w:val="28"/>
        </w:rPr>
        <w:t>, nhóm cổ đông</w:t>
      </w:r>
      <w:r>
        <w:rPr>
          <w:rFonts w:ascii="Times New Roman" w:hAnsi="Times New Roman" w:cs="Times New Roman"/>
          <w:sz w:val="28"/>
          <w:szCs w:val="28"/>
        </w:rPr>
        <w:t xml:space="preserve"> tại công ty cổ phần: Khoản 4 Điều 115 quy định về quyền của cổ đông phổ thông. Trong một số trường hợp, cổ đông</w:t>
      </w:r>
      <w:r w:rsidR="0090530F">
        <w:rPr>
          <w:rFonts w:ascii="Times New Roman" w:hAnsi="Times New Roman" w:cs="Times New Roman"/>
          <w:sz w:val="28"/>
          <w:szCs w:val="28"/>
        </w:rPr>
        <w:t xml:space="preserve"> hoặc nhóm cổ đông không hợp tác, đứng ra triệu tập Đại hội đồng cổ đông khi không </w:t>
      </w:r>
      <w:r w:rsidR="000100D9">
        <w:rPr>
          <w:rFonts w:ascii="Times New Roman" w:hAnsi="Times New Roman" w:cs="Times New Roman"/>
          <w:sz w:val="28"/>
          <w:szCs w:val="28"/>
        </w:rPr>
        <w:t xml:space="preserve">đủ </w:t>
      </w:r>
      <w:r w:rsidR="0090530F">
        <w:rPr>
          <w:rFonts w:ascii="Times New Roman" w:hAnsi="Times New Roman" w:cs="Times New Roman"/>
          <w:sz w:val="28"/>
          <w:szCs w:val="28"/>
        </w:rPr>
        <w:t xml:space="preserve">các tài liệu chính xác, trung thực về </w:t>
      </w:r>
      <w:r w:rsidR="000100D9">
        <w:rPr>
          <w:rFonts w:ascii="Times New Roman" w:hAnsi="Times New Roman" w:cs="Times New Roman"/>
          <w:sz w:val="28"/>
          <w:szCs w:val="28"/>
        </w:rPr>
        <w:t>việc “</w:t>
      </w:r>
      <w:r w:rsidR="000100D9" w:rsidRPr="00DD7774">
        <w:rPr>
          <w:rFonts w:ascii="Times New Roman" w:hAnsi="Times New Roman" w:cs="Times New Roman"/>
          <w:sz w:val="28"/>
          <w:szCs w:val="28"/>
        </w:rPr>
        <w:t xml:space="preserve">Hội đồng quản trị vi phạm nghiêm trọng quyền của cổ đông, nghĩa vụ của người quản lý hoặc ra quyết định vượt quá thẩm quyền được giao” (điểm a khoản 3 Điều 115). Do vậy, cần </w:t>
      </w:r>
      <w:r w:rsidR="000100D9">
        <w:rPr>
          <w:rFonts w:ascii="Times New Roman" w:hAnsi="Times New Roman" w:cs="Times New Roman"/>
          <w:sz w:val="28"/>
          <w:szCs w:val="28"/>
        </w:rPr>
        <w:t>làm rõ trách nhiệm c</w:t>
      </w:r>
      <w:r w:rsidR="0090530F" w:rsidRPr="00DD7774">
        <w:rPr>
          <w:rFonts w:ascii="Times New Roman" w:hAnsi="Times New Roman" w:cs="Times New Roman"/>
          <w:sz w:val="28"/>
          <w:szCs w:val="28"/>
        </w:rPr>
        <w:t xml:space="preserve">ổ đông hoặc nhóm cổ đông </w:t>
      </w:r>
      <w:r w:rsidR="000100D9">
        <w:rPr>
          <w:rFonts w:ascii="Times New Roman" w:hAnsi="Times New Roman" w:cs="Times New Roman"/>
          <w:sz w:val="28"/>
          <w:szCs w:val="28"/>
        </w:rPr>
        <w:t xml:space="preserve">trong việc </w:t>
      </w:r>
      <w:r w:rsidR="0090530F" w:rsidRPr="00DD7774">
        <w:rPr>
          <w:rFonts w:ascii="Times New Roman" w:hAnsi="Times New Roman" w:cs="Times New Roman"/>
          <w:sz w:val="28"/>
          <w:szCs w:val="28"/>
        </w:rPr>
        <w:t xml:space="preserve">chịu trách nhiệm về tính chính xác, trung thực đối với các tài liệu cung cấp cho cơ quan có thẩm quyền và chịu trách nhiệm trước pháp luật, giải quyết các tranh chấp liên quan (nếu có) khi đứng ra triệu tập họp Đại hội đồng cổ đông. </w:t>
      </w:r>
    </w:p>
    <w:p w14:paraId="72CE4F41" w14:textId="2ECAF07C" w:rsidR="00377F66" w:rsidRPr="00B112A6" w:rsidRDefault="00377F66" w:rsidP="00DD7774">
      <w:pPr>
        <w:spacing w:before="80" w:after="80" w:line="264" w:lineRule="auto"/>
        <w:ind w:firstLine="709"/>
        <w:jc w:val="both"/>
        <w:rPr>
          <w:rFonts w:ascii="Times New Roman" w:hAnsi="Times New Roman" w:cs="Times New Roman"/>
          <w:sz w:val="28"/>
          <w:szCs w:val="28"/>
          <w:rPrChange w:id="124" w:author="Microsoft Office User" w:date="2025-04-04T13:26:00Z">
            <w:rPr>
              <w:rFonts w:ascii="Times New Roman" w:hAnsi="Times New Roman" w:cs="Times New Roman"/>
              <w:sz w:val="28"/>
              <w:szCs w:val="28"/>
            </w:rPr>
          </w:rPrChange>
        </w:rPr>
      </w:pPr>
      <w:ins w:id="125" w:author="Microsoft Office User" w:date="2025-04-04T08:07:00Z">
        <w:r w:rsidRPr="00B112A6">
          <w:rPr>
            <w:rFonts w:ascii="Times New Roman" w:hAnsi="Times New Roman" w:cs="Times New Roman"/>
            <w:sz w:val="28"/>
            <w:szCs w:val="28"/>
            <w:rPrChange w:id="126" w:author="Microsoft Office User" w:date="2025-04-04T13:26:00Z">
              <w:rPr>
                <w:rFonts w:ascii="Times New Roman" w:hAnsi="Times New Roman" w:cs="Times New Roman"/>
                <w:sz w:val="28"/>
                <w:szCs w:val="28"/>
              </w:rPr>
            </w:rPrChange>
          </w:rPr>
          <w:t xml:space="preserve">- Về quy định phát hành trái phiếu riêng lẻ của doanh </w:t>
        </w:r>
      </w:ins>
      <w:ins w:id="127" w:author="Microsoft Office User" w:date="2025-04-04T08:08:00Z">
        <w:r w:rsidRPr="00B112A6">
          <w:rPr>
            <w:rFonts w:ascii="Times New Roman" w:hAnsi="Times New Roman" w:cs="Times New Roman"/>
            <w:sz w:val="28"/>
            <w:szCs w:val="28"/>
            <w:rPrChange w:id="128" w:author="Microsoft Office User" w:date="2025-04-04T13:26:00Z">
              <w:rPr>
                <w:rFonts w:ascii="Times New Roman" w:hAnsi="Times New Roman" w:cs="Times New Roman"/>
                <w:sz w:val="28"/>
                <w:szCs w:val="28"/>
              </w:rPr>
            </w:rPrChange>
          </w:rPr>
          <w:t xml:space="preserve">nghiệp chưa đại chúng: Hiện nay, </w:t>
        </w:r>
      </w:ins>
      <w:ins w:id="129" w:author="Microsoft Office User" w:date="2025-04-04T08:28:00Z">
        <w:r w:rsidR="00A66320" w:rsidRPr="00B112A6">
          <w:rPr>
            <w:rFonts w:ascii="Times New Roman" w:hAnsi="Times New Roman" w:cs="Times New Roman"/>
            <w:sz w:val="28"/>
            <w:szCs w:val="28"/>
            <w:rPrChange w:id="130" w:author="Microsoft Office User" w:date="2025-04-04T13:26:00Z">
              <w:rPr>
                <w:rFonts w:ascii="Times New Roman" w:hAnsi="Times New Roman" w:cs="Times New Roman"/>
                <w:sz w:val="28"/>
                <w:szCs w:val="28"/>
              </w:rPr>
            </w:rPrChange>
          </w:rPr>
          <w:t xml:space="preserve">các quy định về phát hành trái phiếu riêng </w:t>
        </w:r>
      </w:ins>
      <w:ins w:id="131" w:author="Microsoft Office User" w:date="2025-04-04T08:29:00Z">
        <w:r w:rsidR="00A66320" w:rsidRPr="00B112A6">
          <w:rPr>
            <w:rFonts w:ascii="Times New Roman" w:hAnsi="Times New Roman" w:cs="Times New Roman"/>
            <w:sz w:val="28"/>
            <w:szCs w:val="28"/>
            <w:rPrChange w:id="132" w:author="Microsoft Office User" w:date="2025-04-04T13:26:00Z">
              <w:rPr>
                <w:rFonts w:ascii="Times New Roman" w:hAnsi="Times New Roman" w:cs="Times New Roman"/>
                <w:sz w:val="28"/>
                <w:szCs w:val="28"/>
              </w:rPr>
            </w:rPrChange>
          </w:rPr>
          <w:t xml:space="preserve">lẻ tại Luật Doanh nghiệp còn có một số nội dung </w:t>
        </w:r>
      </w:ins>
      <w:ins w:id="133" w:author="Microsoft Office User" w:date="2025-04-04T13:24:00Z">
        <w:r w:rsidR="00B112A6" w:rsidRPr="00B112A6">
          <w:rPr>
            <w:rFonts w:ascii="Times New Roman" w:hAnsi="Times New Roman" w:cs="Times New Roman"/>
            <w:sz w:val="28"/>
            <w:szCs w:val="28"/>
            <w:rPrChange w:id="134" w:author="Microsoft Office User" w:date="2025-04-04T13:26:00Z">
              <w:rPr>
                <w:rFonts w:ascii="Times New Roman" w:hAnsi="Times New Roman" w:cs="Times New Roman"/>
                <w:sz w:val="28"/>
                <w:szCs w:val="28"/>
                <w:highlight w:val="green"/>
              </w:rPr>
            </w:rPrChange>
          </w:rPr>
          <w:t xml:space="preserve">cần rà soát, đảm bảo </w:t>
        </w:r>
      </w:ins>
      <w:ins w:id="135" w:author="Microsoft Office User" w:date="2025-04-04T13:25:00Z">
        <w:r w:rsidR="00B112A6" w:rsidRPr="00B112A6">
          <w:rPr>
            <w:rFonts w:ascii="Times New Roman" w:hAnsi="Times New Roman" w:cs="Times New Roman"/>
            <w:sz w:val="28"/>
            <w:szCs w:val="28"/>
            <w:rPrChange w:id="136" w:author="Microsoft Office User" w:date="2025-04-04T13:26:00Z">
              <w:rPr>
                <w:rFonts w:ascii="Times New Roman" w:hAnsi="Times New Roman" w:cs="Times New Roman"/>
                <w:sz w:val="28"/>
                <w:szCs w:val="28"/>
                <w:highlight w:val="green"/>
              </w:rPr>
            </w:rPrChange>
          </w:rPr>
          <w:t xml:space="preserve">chặt chẽ hơn về </w:t>
        </w:r>
      </w:ins>
      <w:ins w:id="137" w:author="Microsoft Office User" w:date="2025-04-04T13:24:00Z">
        <w:r w:rsidR="00B112A6" w:rsidRPr="00B112A6">
          <w:rPr>
            <w:rFonts w:ascii="Times New Roman" w:hAnsi="Times New Roman" w:cs="Times New Roman"/>
            <w:sz w:val="28"/>
            <w:szCs w:val="28"/>
            <w:rPrChange w:id="138" w:author="Microsoft Office User" w:date="2025-04-04T13:26:00Z">
              <w:rPr>
                <w:rFonts w:ascii="Times New Roman" w:hAnsi="Times New Roman" w:cs="Times New Roman"/>
                <w:sz w:val="28"/>
                <w:szCs w:val="28"/>
                <w:highlight w:val="green"/>
              </w:rPr>
            </w:rPrChange>
          </w:rPr>
          <w:t xml:space="preserve">điều kiện </w:t>
        </w:r>
      </w:ins>
      <w:ins w:id="139" w:author="Microsoft Office User" w:date="2025-04-04T13:25:00Z">
        <w:r w:rsidR="00B112A6" w:rsidRPr="00B112A6">
          <w:rPr>
            <w:rFonts w:ascii="Times New Roman" w:hAnsi="Times New Roman" w:cs="Times New Roman"/>
            <w:sz w:val="28"/>
            <w:szCs w:val="28"/>
            <w:rPrChange w:id="140" w:author="Microsoft Office User" w:date="2025-04-04T13:26:00Z">
              <w:rPr>
                <w:rFonts w:ascii="Times New Roman" w:hAnsi="Times New Roman" w:cs="Times New Roman"/>
                <w:sz w:val="28"/>
                <w:szCs w:val="28"/>
                <w:highlight w:val="green"/>
              </w:rPr>
            </w:rPrChange>
          </w:rPr>
          <w:t>của doanh nghiệp chào bán trái phiếu riêng lẻ</w:t>
        </w:r>
      </w:ins>
      <w:ins w:id="141" w:author="Microsoft Office User" w:date="2025-04-04T08:29:00Z">
        <w:r w:rsidR="00A66320" w:rsidRPr="00B112A6">
          <w:rPr>
            <w:rFonts w:ascii="Times New Roman" w:hAnsi="Times New Roman" w:cs="Times New Roman"/>
            <w:sz w:val="28"/>
            <w:szCs w:val="28"/>
            <w:rPrChange w:id="142" w:author="Microsoft Office User" w:date="2025-04-04T13:26:00Z">
              <w:rPr>
                <w:rFonts w:ascii="Times New Roman" w:hAnsi="Times New Roman" w:cs="Times New Roman"/>
                <w:sz w:val="28"/>
                <w:szCs w:val="28"/>
              </w:rPr>
            </w:rPrChange>
          </w:rPr>
          <w:t xml:space="preserve">. Do vậy, có ý kiến cho rằng cần rà soát để đảm bảo các quy định tại Luật Doanh nghiệp </w:t>
        </w:r>
      </w:ins>
      <w:ins w:id="143" w:author="Microsoft Office User" w:date="2025-04-04T08:30:00Z">
        <w:r w:rsidR="00A66320" w:rsidRPr="00B112A6">
          <w:rPr>
            <w:rFonts w:ascii="Times New Roman" w:hAnsi="Times New Roman" w:cs="Times New Roman"/>
            <w:sz w:val="28"/>
            <w:szCs w:val="28"/>
            <w:rPrChange w:id="144" w:author="Microsoft Office User" w:date="2025-04-04T13:26:00Z">
              <w:rPr>
                <w:rFonts w:ascii="Times New Roman" w:hAnsi="Times New Roman" w:cs="Times New Roman"/>
                <w:sz w:val="28"/>
                <w:szCs w:val="28"/>
              </w:rPr>
            </w:rPrChange>
          </w:rPr>
          <w:t>phù hợp với thực tiễn</w:t>
        </w:r>
      </w:ins>
      <w:ins w:id="145" w:author="Microsoft Office User" w:date="2025-04-04T13:25:00Z">
        <w:r w:rsidR="00B112A6" w:rsidRPr="00B112A6">
          <w:rPr>
            <w:rFonts w:ascii="Times New Roman" w:hAnsi="Times New Roman" w:cs="Times New Roman"/>
            <w:sz w:val="28"/>
            <w:szCs w:val="28"/>
            <w:rPrChange w:id="146" w:author="Microsoft Office User" w:date="2025-04-04T13:26:00Z">
              <w:rPr>
                <w:rFonts w:ascii="Times New Roman" w:hAnsi="Times New Roman" w:cs="Times New Roman"/>
                <w:sz w:val="28"/>
                <w:szCs w:val="28"/>
                <w:highlight w:val="green"/>
              </w:rPr>
            </w:rPrChange>
          </w:rPr>
          <w:t>, pháp luật về chứng khoán</w:t>
        </w:r>
      </w:ins>
      <w:ins w:id="147" w:author="Microsoft Office User" w:date="2025-04-04T08:30:00Z">
        <w:r w:rsidR="00A66320" w:rsidRPr="00B112A6">
          <w:rPr>
            <w:rFonts w:ascii="Times New Roman" w:hAnsi="Times New Roman" w:cs="Times New Roman"/>
            <w:sz w:val="28"/>
            <w:szCs w:val="28"/>
            <w:rPrChange w:id="148" w:author="Microsoft Office User" w:date="2025-04-04T13:26:00Z">
              <w:rPr>
                <w:rFonts w:ascii="Times New Roman" w:hAnsi="Times New Roman" w:cs="Times New Roman"/>
                <w:sz w:val="28"/>
                <w:szCs w:val="28"/>
              </w:rPr>
            </w:rPrChange>
          </w:rPr>
          <w:t xml:space="preserve"> và đảm bảo nhà đầu tư khi doanh nghiệp phát hành trái phiếu riêng lẻ.</w:t>
        </w:r>
      </w:ins>
    </w:p>
    <w:p w14:paraId="2E47561F" w14:textId="674F4E5D" w:rsidR="00904EC1" w:rsidRDefault="00B55188">
      <w:pPr>
        <w:spacing w:before="80" w:after="80" w:line="264" w:lineRule="auto"/>
        <w:ind w:firstLine="709"/>
        <w:jc w:val="both"/>
        <w:rPr>
          <w:rFonts w:ascii="Times New Roman" w:hAnsi="Times New Roman" w:cs="Times New Roman"/>
          <w:sz w:val="28"/>
          <w:szCs w:val="28"/>
        </w:rPr>
      </w:pPr>
      <w:r w:rsidRPr="00B112A6">
        <w:rPr>
          <w:rFonts w:ascii="Times New Roman" w:hAnsi="Times New Roman" w:cs="Times New Roman"/>
          <w:sz w:val="28"/>
          <w:szCs w:val="28"/>
          <w:rPrChange w:id="149" w:author="Microsoft Office User" w:date="2025-04-04T13:26:00Z">
            <w:rPr>
              <w:rFonts w:ascii="Times New Roman" w:hAnsi="Times New Roman" w:cs="Times New Roman"/>
              <w:sz w:val="28"/>
              <w:szCs w:val="28"/>
            </w:rPr>
          </w:rPrChange>
        </w:rPr>
        <w:t>-</w:t>
      </w:r>
      <w:r w:rsidR="00904EC1" w:rsidRPr="00B112A6">
        <w:rPr>
          <w:rFonts w:ascii="Times New Roman" w:hAnsi="Times New Roman" w:cs="Times New Roman"/>
          <w:sz w:val="28"/>
          <w:szCs w:val="28"/>
          <w:rPrChange w:id="150" w:author="Microsoft Office User" w:date="2025-04-04T13:26:00Z">
            <w:rPr>
              <w:rFonts w:ascii="Times New Roman" w:hAnsi="Times New Roman" w:cs="Times New Roman"/>
              <w:sz w:val="28"/>
              <w:szCs w:val="28"/>
            </w:rPr>
          </w:rPrChange>
        </w:rPr>
        <w:t xml:space="preserve"> Về trách nhiệm của Ban Kiểm soát công ty cổ phần: Khoản 3 Điều 170 quy định trách nhiệm của Ban Kiểm soát thực hiện thẩm định báo cáo tài chính 06 tháng</w:t>
      </w:r>
      <w:bookmarkStart w:id="151" w:name="_GoBack"/>
      <w:bookmarkEnd w:id="151"/>
      <w:r w:rsidR="00904EC1" w:rsidRPr="00DD7774">
        <w:rPr>
          <w:rFonts w:ascii="Times New Roman" w:hAnsi="Times New Roman" w:cs="Times New Roman"/>
          <w:sz w:val="28"/>
          <w:szCs w:val="28"/>
        </w:rPr>
        <w:t xml:space="preserve"> của công ty</w:t>
      </w:r>
      <w:r w:rsidR="00904EC1">
        <w:rPr>
          <w:rFonts w:ascii="Times New Roman" w:hAnsi="Times New Roman" w:cs="Times New Roman"/>
          <w:sz w:val="28"/>
          <w:szCs w:val="28"/>
        </w:rPr>
        <w:t xml:space="preserve"> và</w:t>
      </w:r>
      <w:r w:rsidR="00904EC1" w:rsidRPr="00DD7774">
        <w:rPr>
          <w:rFonts w:ascii="Times New Roman" w:hAnsi="Times New Roman" w:cs="Times New Roman"/>
          <w:sz w:val="28"/>
          <w:szCs w:val="28"/>
        </w:rPr>
        <w:t xml:space="preserve"> thẩm định báo cáo tài chính năm</w:t>
      </w:r>
      <w:r w:rsidR="00904EC1">
        <w:rPr>
          <w:rFonts w:ascii="Times New Roman" w:hAnsi="Times New Roman" w:cs="Times New Roman"/>
          <w:sz w:val="28"/>
          <w:szCs w:val="28"/>
        </w:rPr>
        <w:t xml:space="preserve">. Khoản 1 </w:t>
      </w:r>
      <w:r w:rsidR="00904EC1" w:rsidRPr="00DD7774">
        <w:rPr>
          <w:rFonts w:ascii="Times New Roman" w:hAnsi="Times New Roman" w:cs="Times New Roman"/>
          <w:sz w:val="28"/>
          <w:szCs w:val="28"/>
        </w:rPr>
        <w:t>Điều 139</w:t>
      </w:r>
      <w:r w:rsidR="00904EC1">
        <w:rPr>
          <w:rFonts w:ascii="Times New Roman" w:hAnsi="Times New Roman" w:cs="Times New Roman"/>
          <w:sz w:val="28"/>
          <w:szCs w:val="28"/>
        </w:rPr>
        <w:t xml:space="preserve"> quy định </w:t>
      </w:r>
      <w:r w:rsidR="00904EC1" w:rsidRPr="00DD7774">
        <w:rPr>
          <w:rFonts w:ascii="Times New Roman" w:hAnsi="Times New Roman" w:cs="Times New Roman"/>
          <w:sz w:val="28"/>
          <w:szCs w:val="28"/>
        </w:rPr>
        <w:t>“Đại hội đồng cổ đông họp thường niên mỗi năm một lần...” và Đại hội đồng cổ đông thảo luận</w:t>
      </w:r>
      <w:r w:rsidR="00904EC1">
        <w:rPr>
          <w:rFonts w:ascii="Times New Roman" w:hAnsi="Times New Roman" w:cs="Times New Roman"/>
          <w:sz w:val="28"/>
          <w:szCs w:val="28"/>
        </w:rPr>
        <w:t xml:space="preserve"> các nội dung </w:t>
      </w:r>
      <w:r w:rsidR="00904EC1" w:rsidRPr="00DD7774">
        <w:rPr>
          <w:rFonts w:ascii="Times New Roman" w:hAnsi="Times New Roman" w:cs="Times New Roman"/>
          <w:sz w:val="28"/>
          <w:szCs w:val="28"/>
        </w:rPr>
        <w:t>“b) Báo cáo tài chính hằng năm”</w:t>
      </w:r>
      <w:r w:rsidR="00904EC1">
        <w:rPr>
          <w:rFonts w:ascii="Times New Roman" w:hAnsi="Times New Roman" w:cs="Times New Roman"/>
          <w:sz w:val="28"/>
          <w:szCs w:val="28"/>
        </w:rPr>
        <w:t xml:space="preserve">, </w:t>
      </w:r>
      <w:r w:rsidR="00904EC1" w:rsidRPr="00DD7774">
        <w:rPr>
          <w:rFonts w:ascii="Times New Roman" w:hAnsi="Times New Roman" w:cs="Times New Roman"/>
          <w:sz w:val="28"/>
          <w:szCs w:val="28"/>
        </w:rPr>
        <w:t>“d) Báo cáo của Ban kiểm soát về kết quả kinh doanh của công ty, kết quả hoạt động của Hội đồng quản trị, Giám đốc hoặc Tổng giám đốc;”</w:t>
      </w:r>
      <w:r w:rsidR="00904EC1">
        <w:rPr>
          <w:rFonts w:ascii="Times New Roman" w:hAnsi="Times New Roman" w:cs="Times New Roman"/>
          <w:sz w:val="28"/>
          <w:szCs w:val="28"/>
        </w:rPr>
        <w:t xml:space="preserve"> (</w:t>
      </w:r>
      <w:r w:rsidR="00BF33E6">
        <w:rPr>
          <w:rFonts w:ascii="Times New Roman" w:hAnsi="Times New Roman" w:cs="Times New Roman"/>
          <w:sz w:val="28"/>
          <w:szCs w:val="28"/>
        </w:rPr>
        <w:t xml:space="preserve">điểm b, d </w:t>
      </w:r>
      <w:r w:rsidR="00904EC1">
        <w:rPr>
          <w:rFonts w:ascii="Times New Roman" w:hAnsi="Times New Roman" w:cs="Times New Roman"/>
          <w:sz w:val="28"/>
          <w:szCs w:val="28"/>
        </w:rPr>
        <w:t xml:space="preserve">khoản 3 Điều 139). Do vậy, có ý kiến cho rằng việc </w:t>
      </w:r>
      <w:r w:rsidR="00BF33E6">
        <w:rPr>
          <w:rFonts w:ascii="Times New Roman" w:hAnsi="Times New Roman" w:cs="Times New Roman"/>
          <w:sz w:val="28"/>
          <w:szCs w:val="28"/>
        </w:rPr>
        <w:t xml:space="preserve">quy định Ban Kiểm soát </w:t>
      </w:r>
      <w:r w:rsidR="00904EC1">
        <w:rPr>
          <w:rFonts w:ascii="Times New Roman" w:hAnsi="Times New Roman" w:cs="Times New Roman"/>
          <w:sz w:val="28"/>
          <w:szCs w:val="28"/>
        </w:rPr>
        <w:t>thẩm định báo cáo tài chính 06 tháng không có nhiều ý nghĩa, đồng thời gây tăng chi phí</w:t>
      </w:r>
      <w:r w:rsidR="00F91B39">
        <w:rPr>
          <w:rFonts w:ascii="Times New Roman" w:hAnsi="Times New Roman" w:cs="Times New Roman"/>
          <w:sz w:val="28"/>
          <w:szCs w:val="28"/>
        </w:rPr>
        <w:t>, thủ tục giấy tờ</w:t>
      </w:r>
      <w:r w:rsidR="00904EC1">
        <w:rPr>
          <w:rFonts w:ascii="Times New Roman" w:hAnsi="Times New Roman" w:cs="Times New Roman"/>
          <w:sz w:val="28"/>
          <w:szCs w:val="28"/>
        </w:rPr>
        <w:t xml:space="preserve"> cho doanh nghiệp. </w:t>
      </w:r>
    </w:p>
    <w:p w14:paraId="2B9ACEC5" w14:textId="4F5E007A" w:rsidR="00F57790" w:rsidRPr="00F57790" w:rsidRDefault="00F57790">
      <w:pPr>
        <w:spacing w:before="80" w:after="80" w:line="264" w:lineRule="auto"/>
        <w:ind w:firstLine="709"/>
        <w:jc w:val="both"/>
        <w:rPr>
          <w:rFonts w:ascii="Times New Roman" w:hAnsi="Times New Roman" w:cs="Times New Roman"/>
          <w:b/>
          <w:i/>
          <w:sz w:val="28"/>
          <w:szCs w:val="28"/>
        </w:rPr>
      </w:pPr>
      <w:r w:rsidRPr="00F57790">
        <w:rPr>
          <w:rFonts w:ascii="Times New Roman" w:hAnsi="Times New Roman" w:cs="Times New Roman"/>
          <w:b/>
          <w:i/>
          <w:sz w:val="28"/>
          <w:szCs w:val="28"/>
        </w:rPr>
        <w:t xml:space="preserve">2.4. </w:t>
      </w:r>
      <w:r w:rsidR="00E05154">
        <w:rPr>
          <w:rFonts w:ascii="Times New Roman" w:hAnsi="Times New Roman" w:cs="Times New Roman"/>
          <w:b/>
          <w:i/>
          <w:sz w:val="28"/>
          <w:szCs w:val="28"/>
        </w:rPr>
        <w:t>Về t</w:t>
      </w:r>
      <w:r w:rsidRPr="00F57790">
        <w:rPr>
          <w:rFonts w:ascii="Times New Roman" w:hAnsi="Times New Roman" w:cs="Times New Roman"/>
          <w:b/>
          <w:i/>
          <w:sz w:val="28"/>
          <w:szCs w:val="28"/>
        </w:rPr>
        <w:t>hực hiện cam kết quốc tế về phòng, chống rửa tiền liên quan đến quy định về “chủ sở hữu hưởng lợi” tại Luật Doanh nghiệp</w:t>
      </w:r>
    </w:p>
    <w:p w14:paraId="6CFB329F" w14:textId="77777777"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a) Chủ sở hữu hưởng lợi của doanh nghiệp</w:t>
      </w:r>
    </w:p>
    <w:p w14:paraId="4021845C" w14:textId="77777777"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lastRenderedPageBreak/>
        <w:t>Các thông lệ quốc tế về quản trị doanh nghiệp đều đặt ra yêu cầu minh bạch hóa thông tin về chủ sở hữu hưởng lợi. Việc nhận diện chủ sở hữu hưởng lợi và cung cấp thông tin về chủ sở hữu hưởng lợi còn là những biện pháp quan trọng để phòng, chống các hành vi gian lận thương mại, trốn thuế, tham nhũng, rửa tiền và tài trợ khủng bố.</w:t>
      </w:r>
    </w:p>
    <w:p w14:paraId="3B5CFFA8" w14:textId="7302663B" w:rsidR="00FB7B7B" w:rsidRPr="00F57790" w:rsidRDefault="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Thực tế nước ta đã phát sinh tình trạng “núp bóng sở hữu” với nhiều vụ việc tổ chức, cá nhân kiểm soát doanh nghiệp thiếu minh bạch, lạm dụng vị thế kiểm soát doanh nghiệp để thực hiện các hành vi tham nhũng, rửa tiền và các hành vi vi phạm pháp luật khác. Điều này không chỉ gây thiệt hại cho các nhà đầu tư, đối tác, khách hàng và các cộng đồng xã hội mà còn làm giảm niềm tin, tăng rủi ro và ảnh hưởng tiêu cực đến sự phát triển của khu vực doanh nghiệp và của nền kinh tế. </w:t>
      </w:r>
    </w:p>
    <w:p w14:paraId="7E6423DE" w14:textId="77777777"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b) Cam kết quốc tế liên quan đến vấn đề chủ sở hữu hưởng lợi</w:t>
      </w:r>
    </w:p>
    <w:p w14:paraId="62C0FF4C" w14:textId="01E19C0F" w:rsidR="00F57790" w:rsidRPr="00DD7774" w:rsidRDefault="00F57790" w:rsidP="00F57790">
      <w:pPr>
        <w:spacing w:before="80" w:after="80" w:line="264" w:lineRule="auto"/>
        <w:ind w:firstLine="709"/>
        <w:jc w:val="both"/>
        <w:rPr>
          <w:rFonts w:ascii="Times New Roman" w:hAnsi="Times New Roman" w:cs="Times New Roman"/>
          <w:spacing w:val="-4"/>
          <w:sz w:val="28"/>
          <w:szCs w:val="28"/>
        </w:rPr>
      </w:pPr>
      <w:r w:rsidRPr="00DD7774">
        <w:rPr>
          <w:rFonts w:ascii="Times New Roman" w:hAnsi="Times New Roman" w:cs="Times New Roman"/>
          <w:spacing w:val="-4"/>
          <w:sz w:val="28"/>
          <w:szCs w:val="28"/>
        </w:rPr>
        <w:t>Năm 2007, Việt Nam trở thành thành viên Nhóm Châu Á - Thái Bình Dương về chống rửa tiền (APG). Với tư cách thành viên của APG, từ năm 2007, Việt Nam đã tham gia vào các vòng đánh giá đa phương của APG theo phương pháp luận đánh giá dựa trên 40 Khuyến nghị của</w:t>
      </w:r>
      <w:r w:rsidR="00FB7B7B" w:rsidRPr="00DD7774">
        <w:rPr>
          <w:rFonts w:ascii="Times New Roman" w:hAnsi="Times New Roman" w:cs="Times New Roman"/>
          <w:spacing w:val="-4"/>
          <w:sz w:val="28"/>
          <w:szCs w:val="28"/>
        </w:rPr>
        <w:t xml:space="preserve"> Lực lượng đặc nhiệm tài chính (</w:t>
      </w:r>
      <w:r w:rsidRPr="00DD7774">
        <w:rPr>
          <w:rFonts w:ascii="Times New Roman" w:hAnsi="Times New Roman" w:cs="Times New Roman"/>
          <w:spacing w:val="-4"/>
          <w:sz w:val="28"/>
          <w:szCs w:val="28"/>
        </w:rPr>
        <w:t>FAT</w:t>
      </w:r>
      <w:r w:rsidR="00FB7B7B" w:rsidRPr="00DD7774">
        <w:rPr>
          <w:rFonts w:ascii="Times New Roman" w:hAnsi="Times New Roman" w:cs="Times New Roman"/>
          <w:spacing w:val="-4"/>
          <w:sz w:val="28"/>
          <w:szCs w:val="28"/>
        </w:rPr>
        <w:t>F).</w:t>
      </w:r>
    </w:p>
    <w:p w14:paraId="210EE5FF" w14:textId="77777777"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Theo kết quả tại Báo cáo đánh giá đa phương về công tác phòng, chống rửa tiền (PCRT), Việt Nam đã bị đưa vào quy trình rà soát tăng cường và quy trình rà soát các nước có thiếu hụt nghiêm trọng của FATF trong thời hạn 01 năm (từ tháng 3/2022 - 3/2023) và phải khắc phục những thiếu hụt được xác định trong Báo cáo đánh giá đa phương.</w:t>
      </w:r>
    </w:p>
    <w:p w14:paraId="539A23E1" w14:textId="77777777"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Tuy nhiên, sau khi kết thúc thời hạn này, nước ta vẫn chưa đáp ứng các yêu cầu về cải thiện khung khổ pháp lý. Do đó, ngày 30/6/2023, FATF đã chính thức đưa Việt nam vào Danh sách giám sát tăng cường (còn gọi là Danh sách Xám) và phải thực hiện các hành động khắc phục do FATF chỉ định với các mốc thời hạn cụ thể trong vòng hai năm (đến tháng 05/2025). Một trong các hành động được FATF đề cập là “Xây dựng cơ chế cung cấp cho các cơ quan có thẩm quyền truy cập kịp thời vào các thông tin đầy đủ, chính xác và cập nhật về chủ sở hữu hưởng lợi của pháp nhân (và thỏa thuận pháp lý nếu phù hợp) và áp dụng các biện pháp xử lý một cách phù hợp, hiệu quả, tương xứng và có tính chất răn đe đối với các hành vi vi phạm”.</w:t>
      </w:r>
    </w:p>
    <w:p w14:paraId="5B5F4A13" w14:textId="14474DE1"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Hậu quả khi một quốc gia bị đưa vào Danh sách Xám thì nền kinh tế của quốc gia đó sẽ phải chịu nhiều tác động tiêu cực. Theo nghiên cứu của </w:t>
      </w:r>
      <w:r w:rsidR="001B5A5D" w:rsidRPr="00F57790">
        <w:rPr>
          <w:rFonts w:ascii="Times New Roman" w:hAnsi="Times New Roman" w:cs="Times New Roman"/>
          <w:sz w:val="28"/>
          <w:szCs w:val="28"/>
        </w:rPr>
        <w:t>IMF,</w:t>
      </w:r>
      <w:r w:rsidRPr="00F57790">
        <w:rPr>
          <w:rFonts w:ascii="Times New Roman" w:hAnsi="Times New Roman" w:cs="Times New Roman"/>
          <w:sz w:val="28"/>
          <w:szCs w:val="28"/>
        </w:rPr>
        <w:t xml:space="preserve"> quốc gia bị đưa vào Danh sách Xám sẽ bị giảm sút đáng kể luồng vốn đầu tư của nước ngoài vào quốc gia đó (khoảng 7,6% trên tổng GDP cả nước). Bên cạnh đó, giao dịch tài chính ra nước ngoài của các tổ chức tài chính (ngân hàng, bảo hiểm, chứng khoán...) tại quốc gia này sẽ bị các nước tính phí cao hơn và giao dịch sẽ phải chịu sự rà soát tăng cường. Các chi phí này ước tính có thể lên tới hàng triệu đô la Mỹ tùy thuộc quy mô nền kinh tế. </w:t>
      </w:r>
    </w:p>
    <w:p w14:paraId="71A9A4D9" w14:textId="661CC201"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lastRenderedPageBreak/>
        <w:t xml:space="preserve">Thời gian gần đây, FATF và APG cũng đã đưa ra cảnh báo nếu </w:t>
      </w:r>
      <w:r w:rsidR="001B5A5D">
        <w:rPr>
          <w:rFonts w:ascii="Times New Roman" w:hAnsi="Times New Roman" w:cs="Times New Roman"/>
          <w:sz w:val="28"/>
          <w:szCs w:val="28"/>
        </w:rPr>
        <w:t>Việt Nam</w:t>
      </w:r>
      <w:r w:rsidRPr="00F57790">
        <w:rPr>
          <w:rFonts w:ascii="Times New Roman" w:hAnsi="Times New Roman" w:cs="Times New Roman"/>
          <w:sz w:val="28"/>
          <w:szCs w:val="28"/>
        </w:rPr>
        <w:t xml:space="preserve"> không có các biện pháp để cải thiện trong việc thực hiện cam kết thì FATF sẽ tiếp tục đưa Việt Nam vào “Danh sách Đen”. Khi đó, </w:t>
      </w:r>
      <w:r w:rsidR="001B5A5D">
        <w:rPr>
          <w:rFonts w:ascii="Times New Roman" w:hAnsi="Times New Roman" w:cs="Times New Roman"/>
          <w:sz w:val="28"/>
          <w:szCs w:val="28"/>
        </w:rPr>
        <w:t>Việt Nam</w:t>
      </w:r>
      <w:r w:rsidRPr="00F57790">
        <w:rPr>
          <w:rFonts w:ascii="Times New Roman" w:hAnsi="Times New Roman" w:cs="Times New Roman"/>
          <w:sz w:val="28"/>
          <w:szCs w:val="28"/>
        </w:rPr>
        <w:t xml:space="preserve"> có thể sẽ chịu nhiều tác động nặng nề, đặc biệt là các doanh nghiệp, ví dụ như: các tổ chức tài chính của Việt Nam sẽ bị cấm thành lập chi nhánh hoặc văn phòng đại diện tại nước ngoài; các chi nhánh, công ty con của tổ chức tài chính Việt Nam tại nước ngoài sẽ chịu sự tăng cường kiểm tra, giám sát; dòng vốn đầu tư trực tiếp nước ngoài (FDI) vào </w:t>
      </w:r>
      <w:r w:rsidR="007C797B">
        <w:rPr>
          <w:rFonts w:ascii="Times New Roman" w:hAnsi="Times New Roman" w:cs="Times New Roman"/>
          <w:sz w:val="28"/>
          <w:szCs w:val="28"/>
        </w:rPr>
        <w:t>Việt Nam</w:t>
      </w:r>
      <w:r w:rsidRPr="00F57790">
        <w:rPr>
          <w:rFonts w:ascii="Times New Roman" w:hAnsi="Times New Roman" w:cs="Times New Roman"/>
          <w:sz w:val="28"/>
          <w:szCs w:val="28"/>
        </w:rPr>
        <w:t xml:space="preserve"> có thể sẽ giảm sút...</w:t>
      </w:r>
    </w:p>
    <w:p w14:paraId="142612E5" w14:textId="751C6E1F"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Tại Báo cáo đánh giá về môi trường kinh doanh của Ngân hàng Thế giới (WB) được công bố thí điểm trong tháng 10/2024, chỉ số gia nhập thị trường của Việt Nam có thứ hạng 29/50 quốc gia, vùng lãnh thổ được đánh giá. Một trong những nguyên nhân dẫn đến kết quả này là do </w:t>
      </w:r>
      <w:r w:rsidR="003C7CA2">
        <w:rPr>
          <w:rFonts w:ascii="Times New Roman" w:hAnsi="Times New Roman" w:cs="Times New Roman"/>
          <w:sz w:val="28"/>
          <w:szCs w:val="28"/>
        </w:rPr>
        <w:t>Việt Nam</w:t>
      </w:r>
      <w:r w:rsidRPr="00F57790">
        <w:rPr>
          <w:rFonts w:ascii="Times New Roman" w:hAnsi="Times New Roman" w:cs="Times New Roman"/>
          <w:sz w:val="28"/>
          <w:szCs w:val="28"/>
        </w:rPr>
        <w:t xml:space="preserve"> chưa có quy định về việc thu thập thông tin chủ sở hữu hưởng lợi của doanh nghiệp, do vậy, các tiêu chí liên quan đến nội dung này không được đánh giá.</w:t>
      </w:r>
    </w:p>
    <w:p w14:paraId="13AF8AA0" w14:textId="77777777"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Các tổ chức và định chế quốc tế như Liên hợp quốc, Quỹ tiền tệ quốc tế, Tổ chức Hợp tác và Phát triển Kinh tế, Diễn đàn đăng ký kinh doanh thế giới… đều công nhận Khuyến nghị của FATF là chuẩn mực quốc tế về phòng chống rửa tiền và đưa vào các văn kiện và tuyên bố, thỏa thuận quốc tế. Trong tiến trình hội nhập quốc tế, Việt Nam có nghĩa vụ tuân thủ các khuyến nghị này.</w:t>
      </w:r>
    </w:p>
    <w:p w14:paraId="437E2D91" w14:textId="4E28C9F9" w:rsidR="00286A7A" w:rsidRPr="00F57790" w:rsidRDefault="00286A7A" w:rsidP="00DD7774">
      <w:pPr>
        <w:spacing w:before="60" w:after="60" w:line="264" w:lineRule="auto"/>
        <w:ind w:firstLine="709"/>
        <w:jc w:val="both"/>
        <w:rPr>
          <w:rFonts w:ascii="Times New Roman" w:hAnsi="Times New Roman" w:cs="Times New Roman"/>
          <w:sz w:val="28"/>
          <w:szCs w:val="28"/>
        </w:rPr>
      </w:pPr>
      <w:r w:rsidRPr="009609A5">
        <w:rPr>
          <w:rFonts w:ascii="Times New Roman" w:hAnsi="Times New Roman" w:cs="Times New Roman"/>
          <w:sz w:val="28"/>
          <w:szCs w:val="28"/>
        </w:rPr>
        <w:t xml:space="preserve">Căn cứ các nội dung về cơ sở chính trị, pháp lý và cơ sở thực tiễn, để kịp thời tháo gỡ các khó khăn, vướng mắc trong thực thi các quy định của Luật Doanh nghiệp và bổ sung quy định thông tin về chủ sở hữu hưởng lợi của doanh nghiệp, việc </w:t>
      </w:r>
      <w:r>
        <w:rPr>
          <w:rFonts w:ascii="Times New Roman" w:hAnsi="Times New Roman" w:cs="Times New Roman"/>
          <w:sz w:val="28"/>
          <w:szCs w:val="28"/>
        </w:rPr>
        <w:t xml:space="preserve">rà soát, sửa đổi các quy định tại </w:t>
      </w:r>
      <w:r w:rsidRPr="009609A5">
        <w:rPr>
          <w:rFonts w:ascii="Times New Roman" w:hAnsi="Times New Roman" w:cs="Times New Roman"/>
          <w:sz w:val="28"/>
          <w:szCs w:val="28"/>
        </w:rPr>
        <w:t>Luật Doanh nghiệ</w:t>
      </w:r>
      <w:r>
        <w:rPr>
          <w:rFonts w:ascii="Times New Roman" w:hAnsi="Times New Roman" w:cs="Times New Roman"/>
          <w:sz w:val="28"/>
          <w:szCs w:val="28"/>
        </w:rPr>
        <w:t xml:space="preserve">p </w:t>
      </w:r>
      <w:r w:rsidRPr="009609A5">
        <w:rPr>
          <w:rFonts w:ascii="Times New Roman" w:hAnsi="Times New Roman" w:cs="Times New Roman"/>
          <w:sz w:val="28"/>
          <w:szCs w:val="28"/>
        </w:rPr>
        <w:t>là cần thiết và cấp bách để đảm bảo tạo môi trường kinh doanh thuận lợi cho doanh nghiệp và khẳng định sự cam kết của Việt Nam trong thực thi Kế hoạch hành động quốc gia về phòng, chống rửa tiền, tài trợ khủng bố và tài trợ phổ biến vũ khí hủy diệt hàng loạt giai đoạn 202</w:t>
      </w:r>
      <w:ins w:id="152" w:author="Admin" w:date="2025-03-28T10:45:00Z">
        <w:r w:rsidR="000A659E">
          <w:rPr>
            <w:rFonts w:ascii="Times New Roman" w:hAnsi="Times New Roman" w:cs="Times New Roman"/>
            <w:sz w:val="28"/>
            <w:szCs w:val="28"/>
          </w:rPr>
          <w:t>1</w:t>
        </w:r>
      </w:ins>
      <w:del w:id="153" w:author="Admin" w:date="2025-03-28T10:45:00Z">
        <w:r w:rsidRPr="009609A5" w:rsidDel="000A659E">
          <w:rPr>
            <w:rFonts w:ascii="Times New Roman" w:hAnsi="Times New Roman" w:cs="Times New Roman"/>
            <w:sz w:val="28"/>
            <w:szCs w:val="28"/>
          </w:rPr>
          <w:delText>1</w:delText>
        </w:r>
      </w:del>
      <w:r w:rsidRPr="009609A5">
        <w:rPr>
          <w:rFonts w:ascii="Times New Roman" w:hAnsi="Times New Roman" w:cs="Times New Roman"/>
          <w:sz w:val="28"/>
          <w:szCs w:val="28"/>
        </w:rPr>
        <w:t xml:space="preserve"> </w:t>
      </w:r>
      <w:del w:id="154" w:author="Admin" w:date="2025-03-28T10:45:00Z">
        <w:r w:rsidRPr="009609A5" w:rsidDel="000A659E">
          <w:rPr>
            <w:rFonts w:ascii="Times New Roman" w:hAnsi="Times New Roman" w:cs="Times New Roman"/>
            <w:sz w:val="28"/>
            <w:szCs w:val="28"/>
          </w:rPr>
          <w:delText xml:space="preserve">– </w:delText>
        </w:r>
      </w:del>
      <w:ins w:id="155" w:author="Admin" w:date="2025-03-28T10:45:00Z">
        <w:r w:rsidR="000A659E">
          <w:rPr>
            <w:rFonts w:ascii="Times New Roman" w:hAnsi="Times New Roman" w:cs="Times New Roman"/>
            <w:sz w:val="28"/>
            <w:szCs w:val="28"/>
          </w:rPr>
          <w:t>-</w:t>
        </w:r>
        <w:r w:rsidR="000A659E" w:rsidRPr="009609A5">
          <w:rPr>
            <w:rFonts w:ascii="Times New Roman" w:hAnsi="Times New Roman" w:cs="Times New Roman"/>
            <w:sz w:val="28"/>
            <w:szCs w:val="28"/>
          </w:rPr>
          <w:t xml:space="preserve"> </w:t>
        </w:r>
      </w:ins>
      <w:r w:rsidRPr="009609A5">
        <w:rPr>
          <w:rFonts w:ascii="Times New Roman" w:hAnsi="Times New Roman" w:cs="Times New Roman"/>
          <w:sz w:val="28"/>
          <w:szCs w:val="28"/>
        </w:rPr>
        <w:t>2025.</w:t>
      </w:r>
    </w:p>
    <w:p w14:paraId="07D852F4" w14:textId="71B5BB10" w:rsidR="00F57790" w:rsidRPr="00F57790" w:rsidRDefault="00F57790" w:rsidP="00F57790">
      <w:pPr>
        <w:spacing w:before="80" w:after="80" w:line="264" w:lineRule="auto"/>
        <w:ind w:firstLine="709"/>
        <w:jc w:val="both"/>
        <w:rPr>
          <w:rFonts w:ascii="Times New Roman" w:hAnsi="Times New Roman" w:cs="Times New Roman"/>
          <w:b/>
          <w:sz w:val="28"/>
          <w:szCs w:val="28"/>
        </w:rPr>
      </w:pPr>
      <w:r w:rsidRPr="00F57790">
        <w:rPr>
          <w:rFonts w:ascii="Times New Roman" w:hAnsi="Times New Roman" w:cs="Times New Roman"/>
          <w:b/>
          <w:sz w:val="28"/>
          <w:szCs w:val="28"/>
        </w:rPr>
        <w:t xml:space="preserve">II. MỤC </w:t>
      </w:r>
      <w:r w:rsidR="00002A32">
        <w:rPr>
          <w:rFonts w:ascii="Times New Roman" w:hAnsi="Times New Roman" w:cs="Times New Roman"/>
          <w:b/>
          <w:sz w:val="28"/>
          <w:szCs w:val="28"/>
        </w:rPr>
        <w:t>TIÊU</w:t>
      </w:r>
      <w:r w:rsidRPr="00F57790">
        <w:rPr>
          <w:rFonts w:ascii="Times New Roman" w:hAnsi="Times New Roman" w:cs="Times New Roman"/>
          <w:b/>
          <w:sz w:val="28"/>
          <w:szCs w:val="28"/>
        </w:rPr>
        <w:t>, QUAN ĐIỂM XÂY DỰNG LUẬT</w:t>
      </w:r>
    </w:p>
    <w:p w14:paraId="10F31B75" w14:textId="63D637B7" w:rsidR="00F57790" w:rsidRPr="00F57790" w:rsidRDefault="00F57790" w:rsidP="00F57790">
      <w:pPr>
        <w:spacing w:before="80" w:after="80" w:line="264" w:lineRule="auto"/>
        <w:ind w:firstLine="709"/>
        <w:jc w:val="both"/>
        <w:rPr>
          <w:rFonts w:ascii="Times New Roman" w:hAnsi="Times New Roman" w:cs="Times New Roman"/>
          <w:b/>
          <w:sz w:val="28"/>
          <w:szCs w:val="28"/>
        </w:rPr>
      </w:pPr>
      <w:r w:rsidRPr="00F57790">
        <w:rPr>
          <w:rFonts w:ascii="Times New Roman" w:hAnsi="Times New Roman" w:cs="Times New Roman"/>
          <w:b/>
          <w:sz w:val="28"/>
          <w:szCs w:val="28"/>
        </w:rPr>
        <w:t xml:space="preserve">1. Mục </w:t>
      </w:r>
      <w:r w:rsidR="00002A32">
        <w:rPr>
          <w:rFonts w:ascii="Times New Roman" w:hAnsi="Times New Roman" w:cs="Times New Roman"/>
          <w:b/>
          <w:sz w:val="28"/>
          <w:szCs w:val="28"/>
        </w:rPr>
        <w:t>tiêu</w:t>
      </w:r>
      <w:r w:rsidRPr="00F57790">
        <w:rPr>
          <w:rFonts w:ascii="Times New Roman" w:hAnsi="Times New Roman" w:cs="Times New Roman"/>
          <w:b/>
          <w:sz w:val="28"/>
          <w:szCs w:val="28"/>
        </w:rPr>
        <w:t xml:space="preserve"> ban hành Luật</w:t>
      </w:r>
    </w:p>
    <w:p w14:paraId="59710F8D" w14:textId="4D0820EA"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i/>
          <w:sz w:val="28"/>
          <w:szCs w:val="28"/>
        </w:rPr>
        <w:t>Một là,</w:t>
      </w:r>
      <w:r w:rsidRPr="00F57790">
        <w:rPr>
          <w:rFonts w:ascii="Times New Roman" w:hAnsi="Times New Roman" w:cs="Times New Roman"/>
          <w:sz w:val="28"/>
          <w:szCs w:val="28"/>
        </w:rPr>
        <w:t xml:space="preserve"> tiếp tục hoàn thiện khung khổ pháp lý về thành lập, tổ chức và hoạt động</w:t>
      </w:r>
      <w:ins w:id="156" w:author="Microsoft Office User" w:date="2025-03-28T17:15:00Z">
        <w:r w:rsidR="00A97890">
          <w:rPr>
            <w:rFonts w:ascii="Times New Roman" w:hAnsi="Times New Roman" w:cs="Times New Roman"/>
            <w:sz w:val="28"/>
            <w:szCs w:val="28"/>
          </w:rPr>
          <w:t xml:space="preserve"> có liên quan</w:t>
        </w:r>
      </w:ins>
      <w:r w:rsidRPr="00F57790">
        <w:rPr>
          <w:rFonts w:ascii="Times New Roman" w:hAnsi="Times New Roman" w:cs="Times New Roman"/>
          <w:sz w:val="28"/>
          <w:szCs w:val="28"/>
        </w:rPr>
        <w:t xml:space="preserve"> của doanh nghiệp; thúc đẩy phát triển doanh nghiệp, thu hút đầu tư vào sản xuất kinh doanh; góp phần cải thiện môi trường đầu tư, kinh doanh thuận lợi, an</w:t>
      </w:r>
      <w:ins w:id="157" w:author="Admin" w:date="2025-03-28T09:24:00Z">
        <w:r w:rsidR="00173404">
          <w:rPr>
            <w:rFonts w:ascii="Times New Roman" w:hAnsi="Times New Roman" w:cs="Times New Roman"/>
            <w:sz w:val="28"/>
            <w:szCs w:val="28"/>
          </w:rPr>
          <w:t xml:space="preserve"> </w:t>
        </w:r>
      </w:ins>
      <w:del w:id="158" w:author="Admin" w:date="2025-03-28T09:24:00Z">
        <w:r w:rsidRPr="00F57790" w:rsidDel="00173404">
          <w:rPr>
            <w:rFonts w:ascii="Times New Roman" w:hAnsi="Times New Roman" w:cs="Times New Roman"/>
            <w:sz w:val="28"/>
            <w:szCs w:val="28"/>
          </w:rPr>
          <w:delText xml:space="preserve"> </w:delText>
        </w:r>
      </w:del>
      <w:r w:rsidRPr="00F57790">
        <w:rPr>
          <w:rFonts w:ascii="Times New Roman" w:hAnsi="Times New Roman" w:cs="Times New Roman"/>
          <w:sz w:val="28"/>
          <w:szCs w:val="28"/>
        </w:rPr>
        <w:t>toàn và minh bạch.</w:t>
      </w:r>
    </w:p>
    <w:p w14:paraId="616E68F7" w14:textId="77777777"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i/>
          <w:sz w:val="28"/>
          <w:szCs w:val="28"/>
        </w:rPr>
        <w:t>Hai là,</w:t>
      </w:r>
      <w:r w:rsidRPr="00F57790">
        <w:rPr>
          <w:rFonts w:ascii="Times New Roman" w:hAnsi="Times New Roman" w:cs="Times New Roman"/>
          <w:sz w:val="28"/>
          <w:szCs w:val="28"/>
        </w:rPr>
        <w:t xml:space="preserve"> đảm bảo tính cấp thiết, kịp thời, đầy đủ, đồng bộ, thống nhất, hiệu lực, hiệu quả và phù hợp với yêu cầu của thực tiễn.</w:t>
      </w:r>
    </w:p>
    <w:p w14:paraId="63BDB647" w14:textId="77777777" w:rsidR="00F57790" w:rsidRPr="00F57790" w:rsidRDefault="00F57790" w:rsidP="00F57790">
      <w:pPr>
        <w:spacing w:before="80" w:after="80" w:line="264" w:lineRule="auto"/>
        <w:ind w:firstLine="709"/>
        <w:jc w:val="both"/>
        <w:rPr>
          <w:rFonts w:ascii="Times New Roman" w:hAnsi="Times New Roman" w:cs="Times New Roman"/>
          <w:b/>
          <w:sz w:val="28"/>
          <w:szCs w:val="28"/>
        </w:rPr>
      </w:pPr>
      <w:r w:rsidRPr="00F57790">
        <w:rPr>
          <w:rFonts w:ascii="Times New Roman" w:hAnsi="Times New Roman" w:cs="Times New Roman"/>
          <w:b/>
          <w:sz w:val="28"/>
          <w:szCs w:val="28"/>
        </w:rPr>
        <w:t>2. Quan điểm xây dựng dự thảo Luật</w:t>
      </w:r>
    </w:p>
    <w:p w14:paraId="0006A6E0" w14:textId="74858565" w:rsidR="00F57790" w:rsidRPr="00B46274" w:rsidRDefault="00F57790" w:rsidP="00F57790">
      <w:pPr>
        <w:spacing w:before="80" w:after="80" w:line="264" w:lineRule="auto"/>
        <w:ind w:firstLine="709"/>
        <w:jc w:val="both"/>
        <w:rPr>
          <w:rFonts w:ascii="Times New Roman" w:hAnsi="Times New Roman" w:cs="Times New Roman"/>
          <w:color w:val="000000" w:themeColor="text1"/>
          <w:sz w:val="28"/>
          <w:szCs w:val="28"/>
          <w:rPrChange w:id="159" w:author="Microsoft Office User" w:date="2025-03-28T15:28:00Z">
            <w:rPr>
              <w:rFonts w:ascii="Times New Roman" w:hAnsi="Times New Roman" w:cs="Times New Roman"/>
              <w:sz w:val="28"/>
              <w:szCs w:val="28"/>
            </w:rPr>
          </w:rPrChange>
        </w:rPr>
      </w:pPr>
      <w:r w:rsidRPr="00F57790">
        <w:rPr>
          <w:rFonts w:ascii="Times New Roman" w:hAnsi="Times New Roman" w:cs="Times New Roman"/>
          <w:i/>
          <w:sz w:val="28"/>
          <w:szCs w:val="28"/>
        </w:rPr>
        <w:t>Thứ nhất,</w:t>
      </w:r>
      <w:r w:rsidRPr="00F57790">
        <w:rPr>
          <w:rFonts w:ascii="Times New Roman" w:hAnsi="Times New Roman" w:cs="Times New Roman"/>
          <w:sz w:val="28"/>
          <w:szCs w:val="28"/>
        </w:rPr>
        <w:t xml:space="preserve"> thể chế hóa đầy đủ quan điểm, chủ trương của Đảng và Nhà nước về phát triển nền kinh tế thị trường định hướng xã hội chủ nghĩa; hoàn thiện hệ </w:t>
      </w:r>
      <w:r w:rsidRPr="00B46274">
        <w:rPr>
          <w:rFonts w:ascii="Times New Roman" w:hAnsi="Times New Roman" w:cs="Times New Roman"/>
          <w:color w:val="000000" w:themeColor="text1"/>
          <w:sz w:val="28"/>
          <w:szCs w:val="28"/>
          <w:rPrChange w:id="160" w:author="Microsoft Office User" w:date="2025-03-28T15:28:00Z">
            <w:rPr>
              <w:rFonts w:ascii="Times New Roman" w:hAnsi="Times New Roman" w:cs="Times New Roman"/>
              <w:sz w:val="28"/>
              <w:szCs w:val="28"/>
            </w:rPr>
          </w:rPrChange>
        </w:rPr>
        <w:lastRenderedPageBreak/>
        <w:t xml:space="preserve">thống chính sách, pháp luật, tạo </w:t>
      </w:r>
      <w:r w:rsidR="001B5C3F" w:rsidRPr="00B46274">
        <w:rPr>
          <w:rFonts w:ascii="Times New Roman" w:hAnsi="Times New Roman" w:cs="Times New Roman"/>
          <w:color w:val="000000" w:themeColor="text1"/>
          <w:sz w:val="28"/>
          <w:szCs w:val="28"/>
          <w:rPrChange w:id="161" w:author="Microsoft Office User" w:date="2025-03-28T15:28:00Z">
            <w:rPr>
              <w:rFonts w:ascii="Times New Roman" w:hAnsi="Times New Roman" w:cs="Times New Roman"/>
              <w:sz w:val="28"/>
              <w:szCs w:val="28"/>
            </w:rPr>
          </w:rPrChange>
        </w:rPr>
        <w:t xml:space="preserve">môi </w:t>
      </w:r>
      <w:r w:rsidRPr="00B46274">
        <w:rPr>
          <w:rFonts w:ascii="Times New Roman" w:hAnsi="Times New Roman" w:cs="Times New Roman"/>
          <w:color w:val="000000" w:themeColor="text1"/>
          <w:sz w:val="28"/>
          <w:szCs w:val="28"/>
          <w:rPrChange w:id="162" w:author="Microsoft Office User" w:date="2025-03-28T15:28:00Z">
            <w:rPr>
              <w:rFonts w:ascii="Times New Roman" w:hAnsi="Times New Roman" w:cs="Times New Roman"/>
              <w:sz w:val="28"/>
              <w:szCs w:val="28"/>
            </w:rPr>
          </w:rPrChange>
        </w:rPr>
        <w:t xml:space="preserve">trường đầu tư kinh doanh thuận lợi, an toàn, bình đẳng cho doanh nghiệp phát triển. </w:t>
      </w:r>
    </w:p>
    <w:p w14:paraId="1A3C9421" w14:textId="6C6F7273" w:rsidR="00F57790" w:rsidRPr="00B46274" w:rsidDel="009A04A7" w:rsidRDefault="00F57790" w:rsidP="00F57790">
      <w:pPr>
        <w:spacing w:before="80" w:after="80" w:line="264" w:lineRule="auto"/>
        <w:ind w:firstLine="709"/>
        <w:jc w:val="both"/>
        <w:rPr>
          <w:del w:id="163" w:author="Admin" w:date="2025-03-28T09:30:00Z"/>
          <w:rFonts w:ascii="Times New Roman" w:hAnsi="Times New Roman" w:cs="Times New Roman"/>
          <w:color w:val="000000" w:themeColor="text1"/>
          <w:sz w:val="28"/>
          <w:szCs w:val="28"/>
          <w:rPrChange w:id="164" w:author="Microsoft Office User" w:date="2025-03-28T15:28:00Z">
            <w:rPr>
              <w:del w:id="165" w:author="Admin" w:date="2025-03-28T09:30:00Z"/>
              <w:rFonts w:ascii="Times New Roman" w:hAnsi="Times New Roman" w:cs="Times New Roman"/>
              <w:sz w:val="28"/>
              <w:szCs w:val="28"/>
            </w:rPr>
          </w:rPrChange>
        </w:rPr>
      </w:pPr>
      <w:del w:id="166" w:author="Admin" w:date="2025-03-28T09:30:00Z">
        <w:r w:rsidRPr="00B46274" w:rsidDel="009A04A7">
          <w:rPr>
            <w:rFonts w:ascii="Times New Roman" w:hAnsi="Times New Roman" w:cs="Times New Roman"/>
            <w:i/>
            <w:color w:val="000000" w:themeColor="text1"/>
            <w:sz w:val="28"/>
            <w:szCs w:val="28"/>
            <w:rPrChange w:id="167" w:author="Microsoft Office User" w:date="2025-03-28T15:28:00Z">
              <w:rPr>
                <w:rFonts w:ascii="Times New Roman" w:hAnsi="Times New Roman" w:cs="Times New Roman"/>
                <w:i/>
                <w:sz w:val="28"/>
                <w:szCs w:val="28"/>
              </w:rPr>
            </w:rPrChange>
          </w:rPr>
          <w:delText>Thứ hai,</w:delText>
        </w:r>
        <w:r w:rsidRPr="00B46274" w:rsidDel="009A04A7">
          <w:rPr>
            <w:rFonts w:ascii="Times New Roman" w:hAnsi="Times New Roman" w:cs="Times New Roman"/>
            <w:color w:val="000000" w:themeColor="text1"/>
            <w:sz w:val="28"/>
            <w:szCs w:val="28"/>
            <w:rPrChange w:id="168" w:author="Microsoft Office User" w:date="2025-03-28T15:28:00Z">
              <w:rPr>
                <w:rFonts w:ascii="Times New Roman" w:hAnsi="Times New Roman" w:cs="Times New Roman"/>
                <w:sz w:val="28"/>
                <w:szCs w:val="28"/>
              </w:rPr>
            </w:rPrChange>
          </w:rPr>
          <w:delText xml:space="preserve"> kế thừa, phát huy và hoàn thiện những quy định pháp luật về quản lý nhà nước đối</w:delText>
        </w:r>
        <w:r w:rsidRPr="00B46274" w:rsidDel="009A04A7">
          <w:rPr>
            <w:rFonts w:ascii="Times New Roman" w:hAnsi="Times New Roman" w:cs="Times New Roman"/>
            <w:color w:val="000000" w:themeColor="text1"/>
            <w:spacing w:val="-4"/>
            <w:sz w:val="28"/>
            <w:szCs w:val="28"/>
            <w:rPrChange w:id="169" w:author="Microsoft Office User" w:date="2025-03-28T15:28:00Z">
              <w:rPr>
                <w:rFonts w:ascii="Times New Roman" w:hAnsi="Times New Roman" w:cs="Times New Roman"/>
                <w:spacing w:val="-4"/>
                <w:sz w:val="28"/>
                <w:szCs w:val="28"/>
              </w:rPr>
            </w:rPrChange>
          </w:rPr>
          <w:delText xml:space="preserve"> với doanh nghiệp còn phù hợp với thực tế, có tác động tích cực đối với sự phát triển của doanh nghiệp. Tập trung sửa đổi, bổ sung một số quy định của các luật có mâu thuẫn, đang gây khó khăn, vướng mắc, yêu cầu cần sửa đổi để tạo điều kiện thuận lợi cho hoạt động đầu tư, sản xuất, kinh doanh, hiện thực hóa đầy đủ quyền tự do kinh doanh của doanh nghiệp, cải thiện môi trường kinh doanh và nâng cao hiệu lực quản lý của nhà nước đối với doanh nghiệp.</w:delText>
        </w:r>
      </w:del>
    </w:p>
    <w:p w14:paraId="210B64AC" w14:textId="2625E80A" w:rsidR="00F57790" w:rsidRPr="00B46274" w:rsidDel="000078C1" w:rsidRDefault="00F57790" w:rsidP="00F57790">
      <w:pPr>
        <w:spacing w:before="80" w:after="80" w:line="264" w:lineRule="auto"/>
        <w:ind w:firstLine="709"/>
        <w:jc w:val="both"/>
        <w:rPr>
          <w:ins w:id="170" w:author="Admin" w:date="2025-03-28T09:25:00Z"/>
          <w:del w:id="171" w:author="Microsoft Office User" w:date="2025-03-28T14:53:00Z"/>
          <w:rFonts w:ascii="Times New Roman" w:hAnsi="Times New Roman" w:cs="Times New Roman"/>
          <w:color w:val="000000" w:themeColor="text1"/>
          <w:sz w:val="28"/>
          <w:szCs w:val="28"/>
          <w:rPrChange w:id="172" w:author="Microsoft Office User" w:date="2025-03-28T15:28:00Z">
            <w:rPr>
              <w:ins w:id="173" w:author="Admin" w:date="2025-03-28T09:25:00Z"/>
              <w:del w:id="174" w:author="Microsoft Office User" w:date="2025-03-28T14:53:00Z"/>
              <w:rFonts w:ascii="Times New Roman" w:hAnsi="Times New Roman" w:cs="Times New Roman"/>
              <w:sz w:val="28"/>
              <w:szCs w:val="28"/>
            </w:rPr>
          </w:rPrChange>
        </w:rPr>
      </w:pPr>
      <w:del w:id="175" w:author="Microsoft Office User" w:date="2025-03-28T14:53:00Z">
        <w:r w:rsidRPr="00B46274" w:rsidDel="000078C1">
          <w:rPr>
            <w:rFonts w:ascii="Times New Roman" w:hAnsi="Times New Roman" w:cs="Times New Roman"/>
            <w:i/>
            <w:color w:val="000000" w:themeColor="text1"/>
            <w:sz w:val="28"/>
            <w:szCs w:val="28"/>
            <w:highlight w:val="yellow"/>
            <w:rPrChange w:id="176" w:author="Microsoft Office User" w:date="2025-03-28T15:28:00Z">
              <w:rPr>
                <w:rFonts w:ascii="Times New Roman" w:hAnsi="Times New Roman" w:cs="Times New Roman"/>
                <w:i/>
                <w:sz w:val="28"/>
                <w:szCs w:val="28"/>
              </w:rPr>
            </w:rPrChange>
          </w:rPr>
          <w:delText>Thứ ba,</w:delText>
        </w:r>
        <w:r w:rsidRPr="00B46274" w:rsidDel="000078C1">
          <w:rPr>
            <w:rFonts w:ascii="Times New Roman" w:hAnsi="Times New Roman" w:cs="Times New Roman"/>
            <w:color w:val="000000" w:themeColor="text1"/>
            <w:sz w:val="28"/>
            <w:szCs w:val="28"/>
            <w:highlight w:val="yellow"/>
            <w:rPrChange w:id="177" w:author="Microsoft Office User" w:date="2025-03-28T15:28:00Z">
              <w:rPr>
                <w:rFonts w:ascii="Times New Roman" w:hAnsi="Times New Roman" w:cs="Times New Roman"/>
                <w:sz w:val="28"/>
                <w:szCs w:val="28"/>
              </w:rPr>
            </w:rPrChange>
          </w:rPr>
          <w:delText xml:space="preserve"> cải cách mạnh mẽ thủ tục hành chính doanh nghiệp góp phần cải thiện môi trường đầu tư kinh doanh của các doanh nghiệp thuộc mọi thành phần kinh tế</w:delText>
        </w:r>
        <w:r w:rsidR="00A16177" w:rsidRPr="00B46274" w:rsidDel="000078C1">
          <w:rPr>
            <w:rFonts w:ascii="Times New Roman" w:hAnsi="Times New Roman" w:cs="Times New Roman"/>
            <w:color w:val="000000" w:themeColor="text1"/>
            <w:sz w:val="28"/>
            <w:szCs w:val="28"/>
            <w:highlight w:val="yellow"/>
            <w:rPrChange w:id="178" w:author="Microsoft Office User" w:date="2025-03-28T15:28:00Z">
              <w:rPr>
                <w:rFonts w:ascii="Times New Roman" w:hAnsi="Times New Roman" w:cs="Times New Roman"/>
                <w:sz w:val="28"/>
                <w:szCs w:val="28"/>
              </w:rPr>
            </w:rPrChange>
          </w:rPr>
          <w:delText>; đẩy mạnh chuyển đổi số, ứng dụng triệt để công nghệ thông tin trong thực hiện thủ tục hành chính và theo dõi thông tin doanh nghiệp.</w:delText>
        </w:r>
      </w:del>
    </w:p>
    <w:p w14:paraId="419439C1" w14:textId="43F3F02E" w:rsidR="00173404" w:rsidRPr="00B46274" w:rsidDel="000078C1" w:rsidRDefault="00173404" w:rsidP="00F57790">
      <w:pPr>
        <w:spacing w:before="80" w:after="80" w:line="264" w:lineRule="auto"/>
        <w:ind w:firstLine="709"/>
        <w:jc w:val="both"/>
        <w:rPr>
          <w:ins w:id="179" w:author="Admin" w:date="2025-03-28T09:30:00Z"/>
          <w:del w:id="180" w:author="Microsoft Office User" w:date="2025-03-28T14:53:00Z"/>
          <w:rFonts w:ascii="Times New Roman" w:hAnsi="Times New Roman" w:cs="Times New Roman"/>
          <w:color w:val="000000" w:themeColor="text1"/>
          <w:sz w:val="28"/>
          <w:szCs w:val="28"/>
          <w:rPrChange w:id="181" w:author="Microsoft Office User" w:date="2025-03-28T15:28:00Z">
            <w:rPr>
              <w:ins w:id="182" w:author="Admin" w:date="2025-03-28T09:30:00Z"/>
              <w:del w:id="183" w:author="Microsoft Office User" w:date="2025-03-28T14:53:00Z"/>
              <w:rFonts w:ascii="Times New Roman" w:hAnsi="Times New Roman" w:cs="Times New Roman"/>
              <w:color w:val="FF0000"/>
              <w:sz w:val="28"/>
              <w:szCs w:val="28"/>
            </w:rPr>
          </w:rPrChange>
        </w:rPr>
      </w:pPr>
      <w:ins w:id="184" w:author="Admin" w:date="2025-03-28T09:25:00Z">
        <w:del w:id="185" w:author="Microsoft Office User" w:date="2025-03-28T14:53:00Z">
          <w:r w:rsidRPr="00B46274" w:rsidDel="000078C1">
            <w:rPr>
              <w:rFonts w:ascii="Times New Roman" w:hAnsi="Times New Roman" w:cs="Times New Roman"/>
              <w:color w:val="000000" w:themeColor="text1"/>
              <w:sz w:val="28"/>
              <w:szCs w:val="28"/>
              <w:rPrChange w:id="186" w:author="Microsoft Office User" w:date="2025-03-28T15:28:00Z">
                <w:rPr>
                  <w:rFonts w:ascii="Times New Roman" w:hAnsi="Times New Roman" w:cs="Times New Roman"/>
                  <w:sz w:val="28"/>
                  <w:szCs w:val="28"/>
                </w:rPr>
              </w:rPrChange>
            </w:rPr>
            <w:delText xml:space="preserve">(ý này không ổn lắm vì </w:delText>
          </w:r>
        </w:del>
      </w:ins>
      <w:ins w:id="187" w:author="Admin" w:date="2025-03-28T09:30:00Z">
        <w:del w:id="188" w:author="Microsoft Office User" w:date="2025-03-28T14:53:00Z">
          <w:r w:rsidR="00AA40E1" w:rsidRPr="00B46274" w:rsidDel="000078C1">
            <w:rPr>
              <w:rFonts w:ascii="Times New Roman" w:hAnsi="Times New Roman" w:cs="Times New Roman"/>
              <w:color w:val="000000" w:themeColor="text1"/>
              <w:sz w:val="28"/>
              <w:szCs w:val="28"/>
              <w:rPrChange w:id="189" w:author="Microsoft Office User" w:date="2025-03-28T15:28:00Z">
                <w:rPr>
                  <w:rFonts w:ascii="Times New Roman" w:hAnsi="Times New Roman" w:cs="Times New Roman"/>
                  <w:color w:val="FF0000"/>
                  <w:sz w:val="28"/>
                  <w:szCs w:val="28"/>
                </w:rPr>
              </w:rPrChange>
            </w:rPr>
            <w:delText xml:space="preserve">hiện nay </w:delText>
          </w:r>
        </w:del>
      </w:ins>
      <w:ins w:id="190" w:author="Admin" w:date="2025-03-28T09:25:00Z">
        <w:del w:id="191" w:author="Microsoft Office User" w:date="2025-03-28T14:53:00Z">
          <w:r w:rsidRPr="00B46274" w:rsidDel="000078C1">
            <w:rPr>
              <w:rFonts w:ascii="Times New Roman" w:hAnsi="Times New Roman" w:cs="Times New Roman"/>
              <w:color w:val="000000" w:themeColor="text1"/>
              <w:sz w:val="28"/>
              <w:szCs w:val="28"/>
              <w:rPrChange w:id="192" w:author="Microsoft Office User" w:date="2025-03-28T15:28:00Z">
                <w:rPr>
                  <w:rFonts w:ascii="Times New Roman" w:hAnsi="Times New Roman" w:cs="Times New Roman"/>
                  <w:color w:val="FF0000"/>
                  <w:sz w:val="28"/>
                  <w:szCs w:val="28"/>
                </w:rPr>
              </w:rPrChange>
            </w:rPr>
            <w:delText xml:space="preserve">Luật </w:delText>
          </w:r>
        </w:del>
      </w:ins>
      <w:ins w:id="193" w:author="Admin" w:date="2025-03-28T09:27:00Z">
        <w:del w:id="194" w:author="Microsoft Office User" w:date="2025-03-28T14:53:00Z">
          <w:r w:rsidR="00F76F55" w:rsidRPr="00B46274" w:rsidDel="000078C1">
            <w:rPr>
              <w:rFonts w:ascii="Times New Roman" w:hAnsi="Times New Roman" w:cs="Times New Roman"/>
              <w:color w:val="000000" w:themeColor="text1"/>
              <w:sz w:val="28"/>
              <w:szCs w:val="28"/>
              <w:rPrChange w:id="195" w:author="Microsoft Office User" w:date="2025-03-28T15:28:00Z">
                <w:rPr>
                  <w:rFonts w:ascii="Times New Roman" w:hAnsi="Times New Roman" w:cs="Times New Roman"/>
                  <w:color w:val="FF0000"/>
                  <w:sz w:val="28"/>
                  <w:szCs w:val="28"/>
                </w:rPr>
              </w:rPrChange>
            </w:rPr>
            <w:delText xml:space="preserve">này </w:delText>
          </w:r>
        </w:del>
      </w:ins>
      <w:ins w:id="196" w:author="Admin" w:date="2025-03-28T09:25:00Z">
        <w:del w:id="197" w:author="Microsoft Office User" w:date="2025-03-28T14:53:00Z">
          <w:r w:rsidRPr="00B46274" w:rsidDel="000078C1">
            <w:rPr>
              <w:rFonts w:ascii="Times New Roman" w:hAnsi="Times New Roman" w:cs="Times New Roman"/>
              <w:color w:val="000000" w:themeColor="text1"/>
              <w:sz w:val="28"/>
              <w:szCs w:val="28"/>
              <w:rPrChange w:id="198" w:author="Microsoft Office User" w:date="2025-03-28T15:28:00Z">
                <w:rPr>
                  <w:rFonts w:ascii="Times New Roman" w:hAnsi="Times New Roman" w:cs="Times New Roman"/>
                  <w:color w:val="FF0000"/>
                  <w:sz w:val="28"/>
                  <w:szCs w:val="28"/>
                </w:rPr>
              </w:rPrChange>
            </w:rPr>
            <w:delText>không c</w:delText>
          </w:r>
        </w:del>
      </w:ins>
      <w:ins w:id="199" w:author="Admin" w:date="2025-03-28T09:26:00Z">
        <w:del w:id="200" w:author="Microsoft Office User" w:date="2025-03-28T14:53:00Z">
          <w:r w:rsidR="00F76F55" w:rsidRPr="00B46274" w:rsidDel="000078C1">
            <w:rPr>
              <w:rFonts w:ascii="Times New Roman" w:hAnsi="Times New Roman" w:cs="Times New Roman"/>
              <w:color w:val="000000" w:themeColor="text1"/>
              <w:sz w:val="28"/>
              <w:szCs w:val="28"/>
              <w:rPrChange w:id="201" w:author="Microsoft Office User" w:date="2025-03-28T15:28:00Z">
                <w:rPr>
                  <w:rFonts w:ascii="Times New Roman" w:hAnsi="Times New Roman" w:cs="Times New Roman"/>
                  <w:color w:val="FF0000"/>
                  <w:sz w:val="28"/>
                  <w:szCs w:val="28"/>
                </w:rPr>
              </w:rPrChange>
            </w:rPr>
            <w:delText>ó quy định thủ tục hành chính</w:delText>
          </w:r>
        </w:del>
      </w:ins>
      <w:ins w:id="202" w:author="Admin" w:date="2025-03-28T09:30:00Z">
        <w:del w:id="203" w:author="Microsoft Office User" w:date="2025-03-28T14:53:00Z">
          <w:r w:rsidR="009A04A7" w:rsidRPr="00B46274" w:rsidDel="000078C1">
            <w:rPr>
              <w:rFonts w:ascii="Times New Roman" w:hAnsi="Times New Roman" w:cs="Times New Roman"/>
              <w:color w:val="000000" w:themeColor="text1"/>
              <w:sz w:val="28"/>
              <w:szCs w:val="28"/>
              <w:rPrChange w:id="204" w:author="Microsoft Office User" w:date="2025-03-28T15:28:00Z">
                <w:rPr>
                  <w:rFonts w:ascii="Times New Roman" w:hAnsi="Times New Roman" w:cs="Times New Roman"/>
                  <w:color w:val="FF0000"/>
                  <w:sz w:val="28"/>
                  <w:szCs w:val="28"/>
                </w:rPr>
              </w:rPrChange>
            </w:rPr>
            <w:delText xml:space="preserve">, em đổi ý </w:delText>
          </w:r>
        </w:del>
      </w:ins>
      <w:ins w:id="205" w:author="Admin" w:date="2025-03-28T09:31:00Z">
        <w:del w:id="206" w:author="Microsoft Office User" w:date="2025-03-28T14:53:00Z">
          <w:r w:rsidR="009A04A7" w:rsidRPr="00B46274" w:rsidDel="000078C1">
            <w:rPr>
              <w:rFonts w:ascii="Times New Roman" w:hAnsi="Times New Roman" w:cs="Times New Roman"/>
              <w:color w:val="000000" w:themeColor="text1"/>
              <w:sz w:val="28"/>
              <w:szCs w:val="28"/>
              <w:rPrChange w:id="207" w:author="Microsoft Office User" w:date="2025-03-28T15:28:00Z">
                <w:rPr>
                  <w:rFonts w:ascii="Times New Roman" w:hAnsi="Times New Roman" w:cs="Times New Roman"/>
                  <w:color w:val="FF0000"/>
                  <w:sz w:val="28"/>
                  <w:szCs w:val="28"/>
                </w:rPr>
              </w:rPrChange>
            </w:rPr>
            <w:delText xml:space="preserve">thứ 2 xuống thành ý thứ ba và đưa ý 3 lên </w:delText>
          </w:r>
        </w:del>
      </w:ins>
      <w:ins w:id="208" w:author="Admin" w:date="2025-03-28T09:30:00Z">
        <w:del w:id="209" w:author="Microsoft Office User" w:date="2025-03-28T14:53:00Z">
          <w:r w:rsidR="009A04A7" w:rsidRPr="00B46274" w:rsidDel="000078C1">
            <w:rPr>
              <w:rFonts w:ascii="Times New Roman" w:hAnsi="Times New Roman" w:cs="Times New Roman"/>
              <w:color w:val="000000" w:themeColor="text1"/>
              <w:sz w:val="28"/>
              <w:szCs w:val="28"/>
              <w:rPrChange w:id="210" w:author="Microsoft Office User" w:date="2025-03-28T15:28:00Z">
                <w:rPr>
                  <w:rFonts w:ascii="Times New Roman" w:hAnsi="Times New Roman" w:cs="Times New Roman"/>
                  <w:color w:val="FF0000"/>
                  <w:sz w:val="28"/>
                  <w:szCs w:val="28"/>
                </w:rPr>
              </w:rPrChange>
            </w:rPr>
            <w:delText>có thể sửa thành:</w:delText>
          </w:r>
        </w:del>
      </w:ins>
    </w:p>
    <w:p w14:paraId="49B5723C" w14:textId="68CA5B9A" w:rsidR="009A04A7" w:rsidRDefault="009A04A7" w:rsidP="00F57790">
      <w:pPr>
        <w:spacing w:before="80" w:after="80" w:line="264" w:lineRule="auto"/>
        <w:ind w:firstLine="709"/>
        <w:jc w:val="both"/>
        <w:rPr>
          <w:ins w:id="211" w:author="Admin" w:date="2025-03-28T09:30:00Z"/>
          <w:rFonts w:ascii="Times New Roman" w:hAnsi="Times New Roman" w:cs="Times New Roman"/>
          <w:color w:val="FF0000"/>
          <w:sz w:val="28"/>
          <w:szCs w:val="28"/>
        </w:rPr>
      </w:pPr>
      <w:ins w:id="212" w:author="Admin" w:date="2025-03-28T09:30:00Z">
        <w:r w:rsidRPr="00B46274">
          <w:rPr>
            <w:rFonts w:ascii="Times New Roman" w:hAnsi="Times New Roman" w:cs="Times New Roman"/>
            <w:i/>
            <w:iCs/>
            <w:color w:val="000000" w:themeColor="text1"/>
            <w:sz w:val="28"/>
            <w:szCs w:val="28"/>
            <w:rPrChange w:id="213" w:author="Microsoft Office User" w:date="2025-03-28T15:28:00Z">
              <w:rPr>
                <w:rFonts w:ascii="Times New Roman" w:hAnsi="Times New Roman" w:cs="Times New Roman"/>
                <w:color w:val="FF0000"/>
                <w:sz w:val="28"/>
                <w:szCs w:val="28"/>
              </w:rPr>
            </w:rPrChange>
          </w:rPr>
          <w:t xml:space="preserve">Thứ </w:t>
        </w:r>
      </w:ins>
      <w:ins w:id="214" w:author="Admin" w:date="2025-03-28T09:31:00Z">
        <w:r w:rsidRPr="00B46274">
          <w:rPr>
            <w:rFonts w:ascii="Times New Roman" w:hAnsi="Times New Roman" w:cs="Times New Roman"/>
            <w:i/>
            <w:iCs/>
            <w:color w:val="000000" w:themeColor="text1"/>
            <w:sz w:val="28"/>
            <w:szCs w:val="28"/>
            <w:rPrChange w:id="215" w:author="Microsoft Office User" w:date="2025-03-28T15:28:00Z">
              <w:rPr>
                <w:rFonts w:ascii="Times New Roman" w:hAnsi="Times New Roman" w:cs="Times New Roman"/>
                <w:color w:val="FF0000"/>
                <w:sz w:val="28"/>
                <w:szCs w:val="28"/>
              </w:rPr>
            </w:rPrChange>
          </w:rPr>
          <w:t>hai</w:t>
        </w:r>
      </w:ins>
      <w:ins w:id="216" w:author="Admin" w:date="2025-03-28T09:30:00Z">
        <w:r w:rsidRPr="00B46274">
          <w:rPr>
            <w:rFonts w:ascii="Times New Roman" w:hAnsi="Times New Roman" w:cs="Times New Roman"/>
            <w:color w:val="000000" w:themeColor="text1"/>
            <w:sz w:val="28"/>
            <w:szCs w:val="28"/>
            <w:rPrChange w:id="217" w:author="Microsoft Office User" w:date="2025-03-28T15:28:00Z">
              <w:rPr>
                <w:rFonts w:ascii="Times New Roman" w:hAnsi="Times New Roman" w:cs="Times New Roman"/>
                <w:color w:val="FF0000"/>
                <w:sz w:val="28"/>
                <w:szCs w:val="28"/>
              </w:rPr>
            </w:rPrChange>
          </w:rPr>
          <w:t>, đổi mới</w:t>
        </w:r>
      </w:ins>
      <w:ins w:id="218" w:author="Admin" w:date="2025-03-28T09:32:00Z">
        <w:r w:rsidRPr="00B46274">
          <w:rPr>
            <w:rFonts w:ascii="Times New Roman" w:hAnsi="Times New Roman" w:cs="Times New Roman"/>
            <w:color w:val="000000" w:themeColor="text1"/>
            <w:sz w:val="28"/>
            <w:szCs w:val="28"/>
            <w:rPrChange w:id="219" w:author="Microsoft Office User" w:date="2025-03-28T15:28:00Z">
              <w:rPr>
                <w:rFonts w:ascii="Times New Roman" w:hAnsi="Times New Roman" w:cs="Times New Roman"/>
                <w:color w:val="FF0000"/>
                <w:sz w:val="28"/>
                <w:szCs w:val="28"/>
              </w:rPr>
            </w:rPrChange>
          </w:rPr>
          <w:t xml:space="preserve">, hoàn thiện việc xây dựng Luật bám sát theo </w:t>
        </w:r>
        <w:r w:rsidR="00AD64C1" w:rsidRPr="00B46274">
          <w:rPr>
            <w:rFonts w:ascii="Times New Roman" w:hAnsi="Times New Roman" w:cs="Times New Roman"/>
            <w:color w:val="000000" w:themeColor="text1"/>
            <w:sz w:val="28"/>
            <w:szCs w:val="28"/>
            <w:rPrChange w:id="220" w:author="Microsoft Office User" w:date="2025-03-28T15:28:00Z">
              <w:rPr>
                <w:rFonts w:ascii="Times New Roman" w:hAnsi="Times New Roman" w:cs="Times New Roman"/>
                <w:color w:val="FF0000"/>
                <w:sz w:val="28"/>
                <w:szCs w:val="28"/>
              </w:rPr>
            </w:rPrChange>
          </w:rPr>
          <w:t>tinh thần</w:t>
        </w:r>
        <w:r w:rsidRPr="00B46274">
          <w:rPr>
            <w:rFonts w:ascii="Times New Roman" w:hAnsi="Times New Roman" w:cs="Times New Roman"/>
            <w:color w:val="000000" w:themeColor="text1"/>
            <w:sz w:val="28"/>
            <w:szCs w:val="28"/>
            <w:rPrChange w:id="221" w:author="Microsoft Office User" w:date="2025-03-28T15:28:00Z">
              <w:rPr>
                <w:rFonts w:ascii="Times New Roman" w:hAnsi="Times New Roman" w:cs="Times New Roman"/>
                <w:color w:val="FF0000"/>
                <w:sz w:val="28"/>
                <w:szCs w:val="28"/>
              </w:rPr>
            </w:rPrChange>
          </w:rPr>
          <w:t xml:space="preserve"> Kết luận số 119-KL/TW ngày 20/01/2025 của Bộ Chính trị</w:t>
        </w:r>
      </w:ins>
      <w:ins w:id="222" w:author="Admin" w:date="2025-03-28T09:33:00Z">
        <w:r w:rsidR="00AD64C1" w:rsidRPr="00B46274">
          <w:rPr>
            <w:rFonts w:ascii="Times New Roman" w:hAnsi="Times New Roman" w:cs="Times New Roman"/>
            <w:color w:val="000000" w:themeColor="text1"/>
            <w:sz w:val="28"/>
            <w:szCs w:val="28"/>
            <w:rPrChange w:id="223" w:author="Microsoft Office User" w:date="2025-03-28T15:28:00Z">
              <w:rPr>
                <w:rFonts w:ascii="Times New Roman" w:hAnsi="Times New Roman" w:cs="Times New Roman"/>
                <w:color w:val="FF0000"/>
                <w:sz w:val="28"/>
                <w:szCs w:val="28"/>
              </w:rPr>
            </w:rPrChange>
          </w:rPr>
          <w:t xml:space="preserve">, phân định rõ thẩm quyền lập pháp và thẩm quyền lập quy theo </w:t>
        </w:r>
      </w:ins>
      <w:ins w:id="224" w:author="Admin" w:date="2025-03-28T09:34:00Z">
        <w:r w:rsidR="00AD64C1" w:rsidRPr="00B46274">
          <w:rPr>
            <w:rFonts w:ascii="Times New Roman" w:hAnsi="Times New Roman" w:cs="Times New Roman"/>
            <w:color w:val="000000" w:themeColor="text1"/>
            <w:sz w:val="28"/>
            <w:szCs w:val="28"/>
            <w:rPrChange w:id="225" w:author="Microsoft Office User" w:date="2025-03-28T15:28:00Z">
              <w:rPr>
                <w:rFonts w:ascii="Times New Roman" w:hAnsi="Times New Roman" w:cs="Times New Roman"/>
                <w:sz w:val="28"/>
                <w:szCs w:val="28"/>
              </w:rPr>
            </w:rPrChange>
          </w:rPr>
          <w:t>quy định tại L</w:t>
        </w:r>
        <w:r w:rsidR="00AD64C1">
          <w:rPr>
            <w:rFonts w:ascii="Times New Roman" w:hAnsi="Times New Roman" w:cs="Times New Roman"/>
            <w:sz w:val="28"/>
            <w:szCs w:val="28"/>
          </w:rPr>
          <w:t xml:space="preserve">uật Ban hành văn bản quy phạm pháp luật; </w:t>
        </w:r>
        <w:r w:rsidR="00AD64C1" w:rsidRPr="004E77D4">
          <w:rPr>
            <w:rFonts w:ascii="Times New Roman" w:hAnsi="Times New Roman" w:cs="Times New Roman"/>
            <w:sz w:val="28"/>
            <w:szCs w:val="28"/>
            <w:rPrChange w:id="226" w:author="Admin" w:date="2025-03-28T10:33:00Z">
              <w:rPr>
                <w:rFonts w:ascii="Times New Roman" w:hAnsi="Times New Roman" w:cs="Times New Roman"/>
                <w:sz w:val="28"/>
                <w:szCs w:val="28"/>
                <w:highlight w:val="yellow"/>
              </w:rPr>
            </w:rPrChange>
          </w:rPr>
          <w:t xml:space="preserve">đẩy mạnh chuyển đổi số, ứng dụng triệt để công nghệ thông tin trong </w:t>
        </w:r>
        <w:r w:rsidR="009417F0">
          <w:rPr>
            <w:rFonts w:ascii="Times New Roman" w:hAnsi="Times New Roman" w:cs="Times New Roman"/>
            <w:sz w:val="28"/>
            <w:szCs w:val="28"/>
          </w:rPr>
          <w:t xml:space="preserve">quản lý </w:t>
        </w:r>
      </w:ins>
      <w:ins w:id="227" w:author="Admin" w:date="2025-03-28T10:25:00Z">
        <w:r w:rsidR="00184CB4">
          <w:rPr>
            <w:rFonts w:ascii="Times New Roman" w:hAnsi="Times New Roman" w:cs="Times New Roman"/>
            <w:sz w:val="28"/>
            <w:szCs w:val="28"/>
          </w:rPr>
          <w:t xml:space="preserve">nhà nước đối với doanh nghiệp. </w:t>
        </w:r>
      </w:ins>
    </w:p>
    <w:p w14:paraId="238CECC3" w14:textId="0051F73F" w:rsidR="00980319" w:rsidRPr="00F57790" w:rsidRDefault="00980319" w:rsidP="00980319">
      <w:pPr>
        <w:spacing w:before="80" w:after="80" w:line="264" w:lineRule="auto"/>
        <w:ind w:firstLine="709"/>
        <w:jc w:val="both"/>
        <w:rPr>
          <w:ins w:id="228" w:author="Admin" w:date="2025-03-28T10:28:00Z"/>
          <w:rFonts w:ascii="Times New Roman" w:hAnsi="Times New Roman" w:cs="Times New Roman"/>
          <w:sz w:val="28"/>
          <w:szCs w:val="28"/>
        </w:rPr>
      </w:pPr>
      <w:ins w:id="229" w:author="Admin" w:date="2025-03-28T10:28:00Z">
        <w:r w:rsidRPr="00F57790">
          <w:rPr>
            <w:rFonts w:ascii="Times New Roman" w:hAnsi="Times New Roman" w:cs="Times New Roman"/>
            <w:i/>
            <w:sz w:val="28"/>
            <w:szCs w:val="28"/>
          </w:rPr>
          <w:t>Thứ</w:t>
        </w:r>
        <w:r>
          <w:rPr>
            <w:rFonts w:ascii="Times New Roman" w:hAnsi="Times New Roman" w:cs="Times New Roman"/>
            <w:i/>
            <w:sz w:val="28"/>
            <w:szCs w:val="28"/>
          </w:rPr>
          <w:t xml:space="preserve"> ba</w:t>
        </w:r>
      </w:ins>
      <w:ins w:id="230" w:author="Microsoft Office User" w:date="2025-03-28T14:53:00Z">
        <w:r w:rsidR="000078C1">
          <w:rPr>
            <w:rFonts w:ascii="Times New Roman" w:hAnsi="Times New Roman" w:cs="Times New Roman"/>
            <w:i/>
            <w:sz w:val="28"/>
            <w:szCs w:val="28"/>
          </w:rPr>
          <w:t>,</w:t>
        </w:r>
      </w:ins>
      <w:ins w:id="231" w:author="Admin" w:date="2025-03-28T10:28:00Z">
        <w:del w:id="232" w:author="Microsoft Office User" w:date="2025-03-28T14:53:00Z">
          <w:r w:rsidRPr="00F57790" w:rsidDel="000078C1">
            <w:rPr>
              <w:rFonts w:ascii="Times New Roman" w:hAnsi="Times New Roman" w:cs="Times New Roman"/>
              <w:i/>
              <w:sz w:val="28"/>
              <w:szCs w:val="28"/>
            </w:rPr>
            <w:delText xml:space="preserve"> </w:delText>
          </w:r>
          <w:r w:rsidRPr="00980319" w:rsidDel="000078C1">
            <w:rPr>
              <w:rFonts w:ascii="Times New Roman" w:hAnsi="Times New Roman" w:cs="Times New Roman"/>
              <w:i/>
              <w:strike/>
              <w:sz w:val="28"/>
              <w:szCs w:val="28"/>
              <w:rPrChange w:id="233" w:author="Admin" w:date="2025-03-28T10:28:00Z">
                <w:rPr>
                  <w:rFonts w:ascii="Times New Roman" w:hAnsi="Times New Roman" w:cs="Times New Roman"/>
                  <w:i/>
                  <w:sz w:val="28"/>
                  <w:szCs w:val="28"/>
                </w:rPr>
              </w:rPrChange>
            </w:rPr>
            <w:delText>hai</w:delText>
          </w:r>
          <w:r w:rsidRPr="00F57790" w:rsidDel="000078C1">
            <w:rPr>
              <w:rFonts w:ascii="Times New Roman" w:hAnsi="Times New Roman" w:cs="Times New Roman"/>
              <w:i/>
              <w:sz w:val="28"/>
              <w:szCs w:val="28"/>
            </w:rPr>
            <w:delText>,</w:delText>
          </w:r>
        </w:del>
        <w:r w:rsidRPr="00F57790">
          <w:rPr>
            <w:rFonts w:ascii="Times New Roman" w:hAnsi="Times New Roman" w:cs="Times New Roman"/>
            <w:sz w:val="28"/>
            <w:szCs w:val="28"/>
          </w:rPr>
          <w:t xml:space="preserve"> kế thừa, phát huy và hoàn thiện những quy định pháp luật về quản lý nhà nước đối</w:t>
        </w:r>
        <w:r w:rsidRPr="00FD07D9">
          <w:rPr>
            <w:rFonts w:ascii="Times New Roman" w:hAnsi="Times New Roman" w:cs="Times New Roman"/>
            <w:spacing w:val="-4"/>
            <w:sz w:val="28"/>
            <w:szCs w:val="28"/>
          </w:rPr>
          <w:t xml:space="preserve"> với doanh nghiệp còn phù hợp với thực tế, có tác động tích cực đối với sự phát triển của doanh nghiệp. Tập trung sửa đổi, bổ sung một số quy định của các luật có mâu thuẫn, đang gây khó khăn, vướng mắc, yêu cầu cần sửa đổi để tạo điều kiện thuận lợi cho hoạt động đầu tư, sản xuất, kinh doanh, hiện thực hóa đầy đủ quyền tự do kinh doanh của doanh nghiệp, cải thiện môi trường kinh doanh và nâng cao hiệu lực quản lý của nhà nước đối với doanh nghiệp.</w:t>
        </w:r>
      </w:ins>
    </w:p>
    <w:p w14:paraId="3897B11A" w14:textId="0164586B" w:rsidR="00AA40E1" w:rsidRPr="00173404" w:rsidDel="00980319" w:rsidRDefault="00AA40E1" w:rsidP="00F57790">
      <w:pPr>
        <w:spacing w:before="80" w:after="80" w:line="264" w:lineRule="auto"/>
        <w:ind w:firstLine="709"/>
        <w:jc w:val="both"/>
        <w:rPr>
          <w:del w:id="234" w:author="Admin" w:date="2025-03-28T10:28:00Z"/>
          <w:rFonts w:ascii="Times New Roman" w:hAnsi="Times New Roman" w:cs="Times New Roman"/>
          <w:color w:val="FF0000"/>
          <w:sz w:val="28"/>
          <w:szCs w:val="28"/>
          <w:rPrChange w:id="235" w:author="Admin" w:date="2025-03-28T09:25:00Z">
            <w:rPr>
              <w:del w:id="236" w:author="Admin" w:date="2025-03-28T10:28:00Z"/>
              <w:rFonts w:ascii="Times New Roman" w:hAnsi="Times New Roman" w:cs="Times New Roman"/>
              <w:sz w:val="28"/>
              <w:szCs w:val="28"/>
            </w:rPr>
          </w:rPrChange>
        </w:rPr>
      </w:pPr>
    </w:p>
    <w:p w14:paraId="4D21E1D6" w14:textId="77777777"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i/>
          <w:sz w:val="28"/>
          <w:szCs w:val="28"/>
        </w:rPr>
        <w:t>Thứ tư,</w:t>
      </w:r>
      <w:r w:rsidRPr="00F57790">
        <w:rPr>
          <w:rFonts w:ascii="Times New Roman" w:hAnsi="Times New Roman" w:cs="Times New Roman"/>
          <w:sz w:val="28"/>
          <w:szCs w:val="28"/>
        </w:rPr>
        <w:t xml:space="preserve"> đảm bảo tính đồng bộ, thống nhất của hệ thống pháp luật; bảo đảm sự phù hợp với các điều ước quốc tế mà Việt Nam là thành viên và các thỏa thuận, cam kết của Việt Nam, tham khảo có chọn lọc kinh nghiệm của các nước liên quan đến nội dung chính sách (nếu có) để bảo đảm sự tương đồng giữa pháp luật Việt Nam với pháp luật các nước.</w:t>
      </w:r>
    </w:p>
    <w:p w14:paraId="39BB5AD1" w14:textId="133C743A" w:rsidR="00E26E14" w:rsidRPr="00F57790" w:rsidRDefault="00E26E14" w:rsidP="00E26E14">
      <w:pPr>
        <w:spacing w:before="80" w:after="80" w:line="264"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III. QUÁ TRÌNH XÂY DỰNG DỰ ÁN LUẬT </w:t>
      </w:r>
    </w:p>
    <w:p w14:paraId="593DED10" w14:textId="77777777" w:rsidR="00EE22D2" w:rsidRPr="00C64AF5" w:rsidRDefault="00EE22D2" w:rsidP="00EE22D2">
      <w:pPr>
        <w:spacing w:before="80" w:after="80" w:line="264" w:lineRule="auto"/>
        <w:ind w:firstLine="709"/>
        <w:jc w:val="both"/>
        <w:rPr>
          <w:ins w:id="237" w:author="Microsoft Office User" w:date="2025-03-28T15:01:00Z"/>
          <w:rFonts w:ascii="Times New Roman" w:hAnsi="Times New Roman" w:cs="Times New Roman"/>
          <w:sz w:val="28"/>
          <w:szCs w:val="28"/>
        </w:rPr>
      </w:pPr>
      <w:ins w:id="238" w:author="Microsoft Office User" w:date="2025-03-28T15:01:00Z">
        <w:r w:rsidRPr="00F57790">
          <w:rPr>
            <w:rFonts w:ascii="Times New Roman" w:hAnsi="Times New Roman" w:cs="Times New Roman"/>
            <w:sz w:val="28"/>
            <w:szCs w:val="28"/>
          </w:rPr>
          <w:t>Thực hiện nhiệm vụ được Chính phủ phân công tại Nghị quyết số 01/NQ-CP ngày 05/01/2024;  Nghị quyết số 66/NQ-CP của Chính phủ ngày 09/5/2024, theo quy định tại Điều 34 Luật Ban hành văn bản quy phạm pháp luật</w:t>
        </w:r>
        <w:r>
          <w:rPr>
            <w:rFonts w:ascii="Times New Roman" w:hAnsi="Times New Roman" w:cs="Times New Roman"/>
            <w:sz w:val="28"/>
            <w:szCs w:val="28"/>
          </w:rPr>
          <w:t xml:space="preserve"> năm 2015</w:t>
        </w:r>
        <w:r w:rsidRPr="00F57790">
          <w:rPr>
            <w:rFonts w:ascii="Times New Roman" w:hAnsi="Times New Roman" w:cs="Times New Roman"/>
            <w:sz w:val="28"/>
            <w:szCs w:val="28"/>
          </w:rPr>
          <w:t xml:space="preserve">, Bộ Kế hoạch và Đầu tư </w:t>
        </w:r>
        <w:r>
          <w:rPr>
            <w:rFonts w:ascii="Times New Roman" w:hAnsi="Times New Roman" w:cs="Times New Roman"/>
            <w:sz w:val="28"/>
            <w:szCs w:val="28"/>
          </w:rPr>
          <w:t xml:space="preserve">(nay là Bộ Tài chính) </w:t>
        </w:r>
        <w:r w:rsidRPr="00F57790">
          <w:rPr>
            <w:rFonts w:ascii="Times New Roman" w:hAnsi="Times New Roman" w:cs="Times New Roman"/>
            <w:sz w:val="28"/>
            <w:szCs w:val="28"/>
          </w:rPr>
          <w:t xml:space="preserve">đã có Công văn </w:t>
        </w:r>
        <w:r w:rsidRPr="00C64AF5">
          <w:rPr>
            <w:rFonts w:ascii="Times New Roman" w:hAnsi="Times New Roman" w:cs="Times New Roman"/>
            <w:sz w:val="28"/>
            <w:szCs w:val="28"/>
          </w:rPr>
          <w:t>số 5595/BKHĐT-QLKTTW ngày 17/7/2024 gửi các Bộ, cơ quan liên quan đề nghị rà soát, đánh giá và đề xuất các nội dung sửa đổi, bổ sung Luật Doanh nghiệp; đồng thời đã tổ chức nghiên cứu, đặc biệt là vấn đề mới liên quan đến quy định về chủ sở hữu hưởng lợi của doanh nghiệp theo cam kết quốc tế và kinh nghiệm thực tiễn của nhiều quốc gia trên thế giới. Trên cơ sở đó, Bộ đã xây dựng dự thảo Hồ sơ đề xuất xây dựng Luật Doanh nghiệp (sửa đổ</w:t>
        </w:r>
        <w:r>
          <w:rPr>
            <w:rFonts w:ascii="Times New Roman" w:hAnsi="Times New Roman" w:cs="Times New Roman"/>
            <w:sz w:val="28"/>
            <w:szCs w:val="28"/>
          </w:rPr>
          <w:t>i).</w:t>
        </w:r>
      </w:ins>
    </w:p>
    <w:p w14:paraId="3FFD82D1" w14:textId="78D60B0D" w:rsidR="004716AE" w:rsidRPr="00517048" w:rsidRDefault="00EE22D2" w:rsidP="004716AE">
      <w:pPr>
        <w:spacing w:before="80" w:after="80" w:line="264" w:lineRule="auto"/>
        <w:ind w:firstLine="709"/>
        <w:jc w:val="both"/>
        <w:rPr>
          <w:ins w:id="239" w:author="Microsoft Office User" w:date="2025-04-04T08:37:00Z"/>
          <w:rFonts w:ascii="Times New Roman" w:hAnsi="Times New Roman" w:cs="Times New Roman"/>
          <w:spacing w:val="-2"/>
          <w:sz w:val="28"/>
          <w:szCs w:val="28"/>
        </w:rPr>
      </w:pPr>
      <w:ins w:id="240" w:author="Microsoft Office User" w:date="2025-03-28T15:01:00Z">
        <w:r>
          <w:rPr>
            <w:rFonts w:ascii="Times New Roman" w:hAnsi="Times New Roman" w:cs="Times New Roman"/>
            <w:spacing w:val="-4"/>
            <w:sz w:val="28"/>
            <w:szCs w:val="28"/>
          </w:rPr>
          <w:t xml:space="preserve">- </w:t>
        </w:r>
      </w:ins>
      <w:ins w:id="241" w:author="Microsoft Office User" w:date="2025-04-04T08:37:00Z">
        <w:r w:rsidR="004716AE">
          <w:rPr>
            <w:rFonts w:ascii="Times New Roman" w:hAnsi="Times New Roman" w:cs="Times New Roman"/>
            <w:spacing w:val="-2"/>
            <w:sz w:val="28"/>
            <w:szCs w:val="28"/>
          </w:rPr>
          <w:t xml:space="preserve">Ngày </w:t>
        </w:r>
      </w:ins>
      <w:ins w:id="242" w:author="Microsoft Office User" w:date="2025-04-04T08:38:00Z">
        <w:r w:rsidR="004716AE">
          <w:rPr>
            <w:rFonts w:ascii="Times New Roman" w:hAnsi="Times New Roman" w:cs="Times New Roman"/>
            <w:spacing w:val="-2"/>
            <w:sz w:val="28"/>
            <w:szCs w:val="28"/>
          </w:rPr>
          <w:t xml:space="preserve">01/4/2025, Chính phủ đã ban hành </w:t>
        </w:r>
      </w:ins>
      <w:ins w:id="243" w:author="Microsoft Office User" w:date="2025-04-04T08:37:00Z">
        <w:r w:rsidR="004716AE" w:rsidRPr="00517048">
          <w:rPr>
            <w:rFonts w:ascii="Times New Roman" w:hAnsi="Times New Roman" w:cs="Times New Roman"/>
            <w:spacing w:val="-2"/>
            <w:sz w:val="28"/>
            <w:szCs w:val="28"/>
          </w:rPr>
          <w:t xml:space="preserve">Nghị quyết số 69/NQ-CP ngày 01/4/2025 về Phiên họp chuyên đề xây dựng pháp luật tháng 3/2025, </w:t>
        </w:r>
      </w:ins>
      <w:ins w:id="244" w:author="Microsoft Office User" w:date="2025-04-04T08:38:00Z">
        <w:r w:rsidR="004716AE">
          <w:rPr>
            <w:rFonts w:ascii="Times New Roman" w:hAnsi="Times New Roman" w:cs="Times New Roman"/>
            <w:spacing w:val="-2"/>
            <w:sz w:val="28"/>
            <w:szCs w:val="28"/>
          </w:rPr>
          <w:t xml:space="preserve">trong đó </w:t>
        </w:r>
      </w:ins>
      <w:ins w:id="245" w:author="Microsoft Office User" w:date="2025-04-04T08:37:00Z">
        <w:r w:rsidR="004716AE">
          <w:rPr>
            <w:rFonts w:ascii="Times New Roman" w:hAnsi="Times New Roman" w:cs="Times New Roman"/>
            <w:spacing w:val="-2"/>
            <w:sz w:val="28"/>
            <w:szCs w:val="28"/>
          </w:rPr>
          <w:t>đã yêu cầu</w:t>
        </w:r>
        <w:r w:rsidR="004716AE" w:rsidRPr="00517048">
          <w:rPr>
            <w:rFonts w:ascii="Times New Roman" w:hAnsi="Times New Roman" w:cs="Times New Roman"/>
            <w:spacing w:val="-2"/>
            <w:sz w:val="28"/>
            <w:szCs w:val="28"/>
          </w:rPr>
          <w:t xml:space="preserve">: “Bộ Tài chính </w:t>
        </w:r>
        <w:r w:rsidR="004716AE">
          <w:rPr>
            <w:rFonts w:ascii="Times New Roman" w:hAnsi="Times New Roman" w:cs="Times New Roman"/>
            <w:spacing w:val="-2"/>
            <w:sz w:val="28"/>
            <w:szCs w:val="28"/>
          </w:rPr>
          <w:t>c</w:t>
        </w:r>
        <w:r w:rsidR="004716AE" w:rsidRPr="00517048">
          <w:rPr>
            <w:rFonts w:ascii="Times New Roman" w:hAnsi="Times New Roman" w:cs="Times New Roman"/>
            <w:spacing w:val="-2"/>
            <w:sz w:val="28"/>
            <w:szCs w:val="28"/>
          </w:rPr>
          <w:t>hủ trì, phối hợp các cơ quan liên quan chủ động soạn thảo nội dung dự án Luật sửa đổi, bổ sung một số điều của Luật Doanh nghiệp, báo cáo Chính phủ, Thủ tướng Chính phủ trước ngày 05/4</w:t>
        </w:r>
        <w:r w:rsidR="004716AE">
          <w:rPr>
            <w:rFonts w:ascii="Times New Roman" w:hAnsi="Times New Roman" w:cs="Times New Roman"/>
            <w:spacing w:val="-2"/>
            <w:sz w:val="28"/>
            <w:szCs w:val="28"/>
          </w:rPr>
          <w:t>/</w:t>
        </w:r>
        <w:r w:rsidR="004716AE" w:rsidRPr="00517048">
          <w:rPr>
            <w:rFonts w:ascii="Times New Roman" w:hAnsi="Times New Roman" w:cs="Times New Roman"/>
            <w:spacing w:val="-2"/>
            <w:sz w:val="28"/>
            <w:szCs w:val="28"/>
          </w:rPr>
          <w:t>2025 để kịp thời báo cáo Ủy ban thường vụ Quốc hội trình Quốc hội ban hành theo trình tự, thủ tục rút gọn theo quy định của Luật Ban hành văn bản quy phạm pháp luật năm 2025 tại Kỳ họp thứ 9, Quốc hội Khoá XV.</w:t>
        </w:r>
        <w:r w:rsidR="004716AE">
          <w:rPr>
            <w:rFonts w:ascii="Times New Roman" w:hAnsi="Times New Roman" w:cs="Times New Roman"/>
            <w:spacing w:val="-2"/>
            <w:sz w:val="28"/>
            <w:szCs w:val="28"/>
          </w:rPr>
          <w:t>”</w:t>
        </w:r>
      </w:ins>
    </w:p>
    <w:p w14:paraId="0B768067" w14:textId="09092C84" w:rsidR="00EE22D2" w:rsidRDefault="00EE22D2" w:rsidP="004716AE">
      <w:pPr>
        <w:spacing w:before="60" w:after="60" w:line="264" w:lineRule="auto"/>
        <w:ind w:firstLine="709"/>
        <w:jc w:val="both"/>
        <w:rPr>
          <w:ins w:id="246" w:author="Microsoft Office User" w:date="2025-03-28T15:01:00Z"/>
          <w:rFonts w:ascii="Times New Roman" w:hAnsi="Times New Roman" w:cs="Times New Roman"/>
          <w:sz w:val="28"/>
          <w:szCs w:val="28"/>
        </w:rPr>
      </w:pPr>
      <w:ins w:id="247" w:author="Microsoft Office User" w:date="2025-03-28T15:01:00Z">
        <w:r>
          <w:rPr>
            <w:rFonts w:ascii="Times New Roman" w:hAnsi="Times New Roman" w:cs="Times New Roman"/>
            <w:sz w:val="28"/>
            <w:szCs w:val="28"/>
          </w:rPr>
          <w:lastRenderedPageBreak/>
          <w:t xml:space="preserve">- Ngày…. Bộ Tài chính có </w:t>
        </w:r>
        <w:r w:rsidRPr="00C64AF5">
          <w:rPr>
            <w:rFonts w:ascii="Times New Roman" w:hAnsi="Times New Roman" w:cs="Times New Roman"/>
            <w:sz w:val="28"/>
            <w:szCs w:val="28"/>
          </w:rPr>
          <w:t xml:space="preserve">Công văn số </w:t>
        </w:r>
        <w:r>
          <w:rPr>
            <w:rFonts w:ascii="Times New Roman" w:hAnsi="Times New Roman" w:cs="Times New Roman"/>
            <w:sz w:val="28"/>
            <w:szCs w:val="28"/>
          </w:rPr>
          <w:t>…….</w:t>
        </w:r>
        <w:r w:rsidRPr="00C64AF5">
          <w:rPr>
            <w:rFonts w:ascii="Times New Roman" w:hAnsi="Times New Roman" w:cs="Times New Roman"/>
            <w:sz w:val="28"/>
            <w:szCs w:val="28"/>
          </w:rPr>
          <w:t xml:space="preserve"> gửi </w:t>
        </w:r>
        <w:r>
          <w:rPr>
            <w:rFonts w:ascii="Times New Roman" w:hAnsi="Times New Roman" w:cs="Times New Roman"/>
            <w:sz w:val="28"/>
            <w:szCs w:val="28"/>
          </w:rPr>
          <w:t>các Bộ, địa phương, Hiệp hội doanh nghiệp, Mặt trận tổ quốc xin ý kiến</w:t>
        </w:r>
        <w:r w:rsidRPr="00C64AF5">
          <w:rPr>
            <w:rFonts w:ascii="Times New Roman" w:hAnsi="Times New Roman" w:cs="Times New Roman"/>
            <w:sz w:val="28"/>
            <w:szCs w:val="28"/>
          </w:rPr>
          <w:t xml:space="preserve"> </w:t>
        </w:r>
        <w:r>
          <w:rPr>
            <w:rFonts w:ascii="Times New Roman" w:hAnsi="Times New Roman" w:cs="Times New Roman"/>
            <w:sz w:val="28"/>
            <w:szCs w:val="28"/>
          </w:rPr>
          <w:t>đối với Hồ sơ Dự án Luật sửa đổi, bổ sung một số điều của Luật Doanh nghiệp</w:t>
        </w:r>
        <w:r w:rsidRPr="00F57790">
          <w:rPr>
            <w:rFonts w:ascii="Times New Roman" w:hAnsi="Times New Roman" w:cs="Times New Roman"/>
            <w:sz w:val="28"/>
            <w:szCs w:val="28"/>
          </w:rPr>
          <w:t xml:space="preserve">; đồng thời đăng tải toàn hộ Hồ sơ đề nghị xây dựng Luật trên Cổng thông tin điện tử của Bộ </w:t>
        </w:r>
        <w:r>
          <w:rPr>
            <w:rFonts w:ascii="Times New Roman" w:hAnsi="Times New Roman" w:cs="Times New Roman"/>
            <w:sz w:val="28"/>
            <w:szCs w:val="28"/>
          </w:rPr>
          <w:t>Tài chính (http://www.mof.gov.vn)</w:t>
        </w:r>
        <w:r w:rsidRPr="00F57790">
          <w:rPr>
            <w:rFonts w:ascii="Times New Roman" w:hAnsi="Times New Roman" w:cs="Times New Roman"/>
            <w:sz w:val="28"/>
            <w:szCs w:val="28"/>
          </w:rPr>
          <w:t xml:space="preserve">, Cổng thông tin điện tử của Chính phủ (http://www.chinhphu.vn) để lấy ý kiến rộng rãi các cơ quan, tổ chức, cá nhân có liên quan. </w:t>
        </w:r>
      </w:ins>
    </w:p>
    <w:p w14:paraId="6397E1BC" w14:textId="1FB25F3A" w:rsidR="00E26E14" w:rsidRPr="00C64AF5" w:rsidDel="00EE22D2" w:rsidRDefault="00EE22D2">
      <w:pPr>
        <w:spacing w:before="80" w:after="80" w:line="264" w:lineRule="auto"/>
        <w:ind w:firstLine="709"/>
        <w:jc w:val="both"/>
        <w:rPr>
          <w:del w:id="248" w:author="Microsoft Office User" w:date="2025-03-28T15:01:00Z"/>
          <w:rFonts w:ascii="Times New Roman" w:hAnsi="Times New Roman" w:cs="Times New Roman"/>
          <w:sz w:val="28"/>
          <w:szCs w:val="28"/>
        </w:rPr>
      </w:pPr>
      <w:ins w:id="249" w:author="Microsoft Office User" w:date="2025-03-28T15:01:00Z">
        <w:r>
          <w:rPr>
            <w:rFonts w:ascii="Times New Roman" w:hAnsi="Times New Roman" w:cs="Times New Roman"/>
            <w:sz w:val="28"/>
            <w:szCs w:val="28"/>
          </w:rPr>
          <w:t>- Trên cơ sở t</w:t>
        </w:r>
        <w:r w:rsidRPr="00F57790">
          <w:rPr>
            <w:rFonts w:ascii="Times New Roman" w:hAnsi="Times New Roman" w:cs="Times New Roman"/>
            <w:sz w:val="28"/>
            <w:szCs w:val="28"/>
          </w:rPr>
          <w:t xml:space="preserve">iếp thu, giải trình ý kiến </w:t>
        </w:r>
        <w:r>
          <w:rPr>
            <w:rFonts w:ascii="Times New Roman" w:hAnsi="Times New Roman" w:cs="Times New Roman"/>
            <w:sz w:val="28"/>
            <w:szCs w:val="28"/>
          </w:rPr>
          <w:t>của các cơ quan liên quan, n</w:t>
        </w:r>
        <w:r w:rsidRPr="00F57790">
          <w:rPr>
            <w:rFonts w:ascii="Times New Roman" w:hAnsi="Times New Roman" w:cs="Times New Roman"/>
            <w:sz w:val="28"/>
            <w:szCs w:val="28"/>
          </w:rPr>
          <w:t xml:space="preserve">gày ……/…/2025, Bộ </w:t>
        </w:r>
        <w:r>
          <w:rPr>
            <w:rFonts w:ascii="Times New Roman" w:hAnsi="Times New Roman" w:cs="Times New Roman"/>
            <w:sz w:val="28"/>
            <w:szCs w:val="28"/>
          </w:rPr>
          <w:t xml:space="preserve">Tài chính </w:t>
        </w:r>
        <w:r w:rsidRPr="00F57790">
          <w:rPr>
            <w:rFonts w:ascii="Times New Roman" w:hAnsi="Times New Roman" w:cs="Times New Roman"/>
            <w:sz w:val="28"/>
            <w:szCs w:val="28"/>
          </w:rPr>
          <w:t xml:space="preserve">đã có Công văn số……... gửi Bộ Tư pháp về việc thẩm định Hồ sơ </w:t>
        </w:r>
        <w:r>
          <w:rPr>
            <w:rFonts w:ascii="Times New Roman" w:hAnsi="Times New Roman" w:cs="Times New Roman"/>
            <w:sz w:val="28"/>
            <w:szCs w:val="28"/>
          </w:rPr>
          <w:t xml:space="preserve">Dự án Luật </w:t>
        </w:r>
        <w:r w:rsidRPr="00F57790">
          <w:rPr>
            <w:rFonts w:ascii="Times New Roman" w:hAnsi="Times New Roman" w:cs="Times New Roman"/>
            <w:sz w:val="28"/>
            <w:szCs w:val="28"/>
          </w:rPr>
          <w:t>sửa đổi</w:t>
        </w:r>
        <w:r>
          <w:rPr>
            <w:rFonts w:ascii="Times New Roman" w:hAnsi="Times New Roman" w:cs="Times New Roman"/>
            <w:sz w:val="28"/>
            <w:szCs w:val="28"/>
          </w:rPr>
          <w:t xml:space="preserve">, bổ sung một số điều của </w:t>
        </w:r>
        <w:r w:rsidRPr="00F57790">
          <w:rPr>
            <w:rFonts w:ascii="Times New Roman" w:hAnsi="Times New Roman" w:cs="Times New Roman"/>
            <w:sz w:val="28"/>
            <w:szCs w:val="28"/>
          </w:rPr>
          <w:t xml:space="preserve">Luật Doanh nghiệp. Ngày……/…/2025, Bộ Tư pháp đã có công văn số  …/…./2025  trả lời về nội dung nêu trên. Sau khi tổng hợp các ý kiến đóng góp, </w:t>
        </w:r>
        <w:r>
          <w:rPr>
            <w:rFonts w:ascii="Times New Roman" w:hAnsi="Times New Roman" w:cs="Times New Roman"/>
            <w:sz w:val="28"/>
            <w:szCs w:val="28"/>
          </w:rPr>
          <w:t>Bộ Tài chính</w:t>
        </w:r>
        <w:r w:rsidRPr="00F57790">
          <w:rPr>
            <w:rFonts w:ascii="Times New Roman" w:hAnsi="Times New Roman" w:cs="Times New Roman"/>
            <w:sz w:val="28"/>
            <w:szCs w:val="28"/>
          </w:rPr>
          <w:t xml:space="preserve"> đã tiếp thu và hoàn thiệ</w:t>
        </w:r>
        <w:r>
          <w:rPr>
            <w:rFonts w:ascii="Times New Roman" w:hAnsi="Times New Roman" w:cs="Times New Roman"/>
            <w:sz w:val="28"/>
            <w:szCs w:val="28"/>
          </w:rPr>
          <w:t xml:space="preserve">n hồ sơ Luật sửa đổi, bổ sung một số điều của </w:t>
        </w:r>
        <w:r w:rsidRPr="00F57790">
          <w:rPr>
            <w:rFonts w:ascii="Times New Roman" w:hAnsi="Times New Roman" w:cs="Times New Roman"/>
            <w:sz w:val="28"/>
            <w:szCs w:val="28"/>
          </w:rPr>
          <w:t>Luật Doanh nghiệ</w:t>
        </w:r>
        <w:r>
          <w:rPr>
            <w:rFonts w:ascii="Times New Roman" w:hAnsi="Times New Roman" w:cs="Times New Roman"/>
            <w:sz w:val="28"/>
            <w:szCs w:val="28"/>
          </w:rPr>
          <w:t>p.</w:t>
        </w:r>
      </w:ins>
      <w:del w:id="250" w:author="Microsoft Office User" w:date="2025-03-28T15:01:00Z">
        <w:r w:rsidR="00E26E14" w:rsidRPr="00F57790" w:rsidDel="00EE22D2">
          <w:rPr>
            <w:rFonts w:ascii="Times New Roman" w:hAnsi="Times New Roman" w:cs="Times New Roman"/>
            <w:sz w:val="28"/>
            <w:szCs w:val="28"/>
          </w:rPr>
          <w:delText>Thực hiện nhiệm vụ được Chính phủ phân công tại Nghị quyết số 01/NQ-CP ngày 05/01/2024;  Nghị quyết số 66/NQ-CP của Chính phủ ngày 09/5/2024, theo quy định tại Điều 34 Luật Ban hành văn bản quy phạm pháp luật</w:delText>
        </w:r>
        <w:r w:rsidR="00E26E14" w:rsidDel="00EE22D2">
          <w:rPr>
            <w:rFonts w:ascii="Times New Roman" w:hAnsi="Times New Roman" w:cs="Times New Roman"/>
            <w:sz w:val="28"/>
            <w:szCs w:val="28"/>
          </w:rPr>
          <w:delText xml:space="preserve"> năm 2015</w:delText>
        </w:r>
        <w:r w:rsidR="00E26E14" w:rsidRPr="00F57790" w:rsidDel="00EE22D2">
          <w:rPr>
            <w:rFonts w:ascii="Times New Roman" w:hAnsi="Times New Roman" w:cs="Times New Roman"/>
            <w:sz w:val="28"/>
            <w:szCs w:val="28"/>
          </w:rPr>
          <w:delText xml:space="preserve">, Bộ Kế hoạch và Đầu tư </w:delText>
        </w:r>
        <w:r w:rsidR="00E26E14" w:rsidDel="00EE22D2">
          <w:rPr>
            <w:rFonts w:ascii="Times New Roman" w:hAnsi="Times New Roman" w:cs="Times New Roman"/>
            <w:sz w:val="28"/>
            <w:szCs w:val="28"/>
          </w:rPr>
          <w:delText xml:space="preserve">(nay là Bộ Tài chính) </w:delText>
        </w:r>
        <w:r w:rsidR="00E26E14" w:rsidRPr="00F57790" w:rsidDel="00EE22D2">
          <w:rPr>
            <w:rFonts w:ascii="Times New Roman" w:hAnsi="Times New Roman" w:cs="Times New Roman"/>
            <w:sz w:val="28"/>
            <w:szCs w:val="28"/>
          </w:rPr>
          <w:delText xml:space="preserve">đã có Công văn </w:delText>
        </w:r>
        <w:r w:rsidR="00E26E14" w:rsidRPr="00C64AF5" w:rsidDel="00EE22D2">
          <w:rPr>
            <w:rFonts w:ascii="Times New Roman" w:hAnsi="Times New Roman" w:cs="Times New Roman"/>
            <w:sz w:val="28"/>
            <w:szCs w:val="28"/>
          </w:rPr>
          <w:delText>số 5595/BKHĐT-QLKTTW ngày 17/7/2024 gửi các Bộ, cơ quan liên quan đề nghị rà soát, đánh giá và đề xuất các nội dung sửa đổi, bổ sung Luật Doanh nghiệp; đồng thời đã tổ chức nghiên cứu, đặc biệt là vấn đề mới liên quan đến quy định về chủ sở hữu hưởng lợi của doanh nghiệp theo cam kết quốc tế và kinh nghiệm thực tiễn của nhiều quốc gia trên thế giới. Trên cơ sở đó, Bộ đã xây dựng dự thảo Hồ sơ đề xuất xây dựng Luật Doanh nghiệp (sửa đổ</w:delText>
        </w:r>
        <w:r w:rsidR="00E26E14" w:rsidDel="00EE22D2">
          <w:rPr>
            <w:rFonts w:ascii="Times New Roman" w:hAnsi="Times New Roman" w:cs="Times New Roman"/>
            <w:sz w:val="28"/>
            <w:szCs w:val="28"/>
          </w:rPr>
          <w:delText>i).</w:delText>
        </w:r>
      </w:del>
    </w:p>
    <w:p w14:paraId="54BBD305" w14:textId="0000ABF2" w:rsidR="00E26E14" w:rsidRPr="00C64AF5" w:rsidDel="00EE22D2" w:rsidRDefault="00E26E14">
      <w:pPr>
        <w:spacing w:before="60" w:after="60" w:line="264" w:lineRule="auto"/>
        <w:ind w:firstLine="709"/>
        <w:jc w:val="both"/>
        <w:rPr>
          <w:del w:id="251" w:author="Microsoft Office User" w:date="2025-03-28T15:01:00Z"/>
          <w:rFonts w:ascii="Times New Roman" w:hAnsi="Times New Roman" w:cs="Times New Roman"/>
          <w:sz w:val="28"/>
          <w:szCs w:val="28"/>
        </w:rPr>
      </w:pPr>
      <w:del w:id="252" w:author="Microsoft Office User" w:date="2025-03-28T15:01:00Z">
        <w:r w:rsidDel="00EE22D2">
          <w:rPr>
            <w:rFonts w:ascii="Times New Roman" w:hAnsi="Times New Roman" w:cs="Times New Roman"/>
            <w:sz w:val="28"/>
            <w:szCs w:val="28"/>
          </w:rPr>
          <w:delText xml:space="preserve">- Ngày 03/01/2025, Bộ </w:delText>
        </w:r>
        <w:r w:rsidRPr="00C64AF5" w:rsidDel="00EE22D2">
          <w:rPr>
            <w:rFonts w:ascii="Times New Roman" w:hAnsi="Times New Roman" w:cs="Times New Roman"/>
            <w:sz w:val="28"/>
            <w:szCs w:val="28"/>
          </w:rPr>
          <w:delText xml:space="preserve">đã có Công văn số 64/BKHĐT-QLKTTW gửi các bộ, cơ quan ngang bộ, cơ quan thuộc Chính phủ, Ủy ban nhân dân các tỉnh, thành phố trực thuộc Trung ương, Liên đoàn Thương mại và công nghiệp Việt Nam, các tổ chức đại diện doanh nghiệp; đồng thời đăng tải toàn hộ Hồ sơ trên Cổng thông tin điện tử của Bộ (http://www.mpi.gov.vn), Cổng thông tin điện tử của Chính phủ (http://www.chinhphu.vn) để lấy ý kiến rộng rãi các cơ quan, tổ chức, cá nhân có liên quan. </w:delText>
        </w:r>
      </w:del>
    </w:p>
    <w:p w14:paraId="449B4BF8" w14:textId="1C0F0589" w:rsidR="00E26E14" w:rsidDel="00EE22D2" w:rsidRDefault="00E26E14">
      <w:pPr>
        <w:spacing w:before="60" w:after="60" w:line="264" w:lineRule="auto"/>
        <w:ind w:firstLine="709"/>
        <w:jc w:val="both"/>
        <w:rPr>
          <w:del w:id="253" w:author="Microsoft Office User" w:date="2025-03-28T15:01:00Z"/>
          <w:rFonts w:ascii="Times New Roman" w:hAnsi="Times New Roman" w:cs="Times New Roman"/>
          <w:i/>
          <w:sz w:val="28"/>
          <w:szCs w:val="28"/>
        </w:rPr>
      </w:pPr>
      <w:del w:id="254" w:author="Microsoft Office User" w:date="2025-03-28T15:01:00Z">
        <w:r w:rsidDel="00EE22D2">
          <w:rPr>
            <w:rFonts w:ascii="Times New Roman" w:hAnsi="Times New Roman" w:cs="Times New Roman"/>
            <w:spacing w:val="-4"/>
            <w:sz w:val="28"/>
            <w:szCs w:val="28"/>
          </w:rPr>
          <w:delText xml:space="preserve">- Trên cơ sở tiếp thu giải trình </w:delText>
        </w:r>
        <w:r w:rsidRPr="00757826" w:rsidDel="00EE22D2">
          <w:rPr>
            <w:rFonts w:ascii="Times New Roman" w:hAnsi="Times New Roman" w:cs="Times New Roman"/>
            <w:spacing w:val="-4"/>
            <w:sz w:val="28"/>
            <w:szCs w:val="28"/>
          </w:rPr>
          <w:delText xml:space="preserve">các ý kiến góp ý </w:delText>
        </w:r>
        <w:r w:rsidDel="00EE22D2">
          <w:rPr>
            <w:rFonts w:ascii="Times New Roman" w:hAnsi="Times New Roman" w:cs="Times New Roman"/>
            <w:spacing w:val="-4"/>
            <w:sz w:val="28"/>
            <w:szCs w:val="28"/>
          </w:rPr>
          <w:delText>của Bộ, ngành, địa phương, doanh nghiệp, n</w:delText>
        </w:r>
        <w:r w:rsidRPr="00C64AF5" w:rsidDel="00EE22D2">
          <w:rPr>
            <w:rFonts w:ascii="Times New Roman" w:hAnsi="Times New Roman" w:cs="Times New Roman"/>
            <w:sz w:val="28"/>
            <w:szCs w:val="28"/>
          </w:rPr>
          <w:delText xml:space="preserve">gày 21/02/2025, Bộ đã có Công văn số 2036/BKHĐT-PTDN gửi Bộ Tư pháp về việc thẩm định Hồ sơ đề nghị xây dựng Luật Doanh nghiệp (sửa đổi). </w:delText>
        </w:r>
        <w:r w:rsidDel="00EE22D2">
          <w:rPr>
            <w:rFonts w:ascii="Times New Roman" w:hAnsi="Times New Roman" w:cs="Times New Roman"/>
            <w:sz w:val="28"/>
            <w:szCs w:val="28"/>
          </w:rPr>
          <w:delText>Ngày 11/03/2025,</w:delText>
        </w:r>
        <w:r w:rsidRPr="00C64AF5" w:rsidDel="00EE22D2">
          <w:rPr>
            <w:rFonts w:ascii="Times New Roman" w:hAnsi="Times New Roman" w:cs="Times New Roman"/>
            <w:sz w:val="28"/>
            <w:szCs w:val="28"/>
          </w:rPr>
          <w:delText xml:space="preserve"> Bộ Tư pháp</w:delText>
        </w:r>
        <w:r w:rsidDel="00EE22D2">
          <w:rPr>
            <w:rFonts w:ascii="Times New Roman" w:hAnsi="Times New Roman" w:cs="Times New Roman"/>
            <w:sz w:val="28"/>
            <w:szCs w:val="28"/>
          </w:rPr>
          <w:delText xml:space="preserve"> có Báo cáo thẩm định số 75/BTP-BCTĐ có ý kiến thẩm định </w:delText>
        </w:r>
        <w:r w:rsidRPr="00C64AF5" w:rsidDel="00EE22D2">
          <w:rPr>
            <w:rFonts w:ascii="Times New Roman" w:hAnsi="Times New Roman" w:cs="Times New Roman"/>
            <w:sz w:val="28"/>
            <w:szCs w:val="28"/>
          </w:rPr>
          <w:delText xml:space="preserve"> đối với dự thảo Hồ sơ đề xuất xây dựng Luật Doanh nghiệp (sửa đổi). </w:delText>
        </w:r>
      </w:del>
    </w:p>
    <w:p w14:paraId="14BE4B2E" w14:textId="03CFD9AB" w:rsidR="00E26E14" w:rsidRPr="009609A5" w:rsidDel="00EE22D2" w:rsidRDefault="00E26E14">
      <w:pPr>
        <w:spacing w:before="60" w:after="60" w:line="264" w:lineRule="auto"/>
        <w:ind w:firstLine="709"/>
        <w:jc w:val="both"/>
        <w:rPr>
          <w:del w:id="255" w:author="Microsoft Office User" w:date="2025-03-28T15:01:00Z"/>
          <w:rFonts w:ascii="Times New Roman" w:hAnsi="Times New Roman" w:cs="Times New Roman"/>
          <w:sz w:val="28"/>
          <w:szCs w:val="28"/>
        </w:rPr>
      </w:pPr>
      <w:del w:id="256" w:author="Microsoft Office User" w:date="2025-03-28T15:01:00Z">
        <w:r w:rsidDel="00EE22D2">
          <w:rPr>
            <w:rFonts w:ascii="Times New Roman" w:hAnsi="Times New Roman" w:cs="Times New Roman"/>
            <w:sz w:val="28"/>
            <w:szCs w:val="28"/>
          </w:rPr>
          <w:delText>- N</w:delText>
        </w:r>
        <w:r w:rsidR="00F91B39" w:rsidDel="00EE22D2">
          <w:rPr>
            <w:rFonts w:ascii="Times New Roman" w:hAnsi="Times New Roman" w:cs="Times New Roman"/>
            <w:sz w:val="28"/>
            <w:szCs w:val="28"/>
          </w:rPr>
          <w:delText>gày 12</w:delText>
        </w:r>
        <w:r w:rsidRPr="00484A7B" w:rsidDel="00EE22D2">
          <w:rPr>
            <w:rFonts w:ascii="Times New Roman" w:hAnsi="Times New Roman" w:cs="Times New Roman"/>
            <w:sz w:val="28"/>
            <w:szCs w:val="28"/>
          </w:rPr>
          <w:delText>/3/2025</w:delText>
        </w:r>
        <w:r w:rsidDel="00EE22D2">
          <w:rPr>
            <w:rFonts w:ascii="Times New Roman" w:hAnsi="Times New Roman" w:cs="Times New Roman"/>
            <w:sz w:val="28"/>
            <w:szCs w:val="28"/>
          </w:rPr>
          <w:delText xml:space="preserve"> và 19/3/2025,</w:delText>
        </w:r>
        <w:r w:rsidRPr="00484A7B" w:rsidDel="00EE22D2">
          <w:rPr>
            <w:rFonts w:ascii="Times New Roman" w:hAnsi="Times New Roman" w:cs="Times New Roman"/>
            <w:sz w:val="28"/>
            <w:szCs w:val="28"/>
          </w:rPr>
          <w:delText xml:space="preserve"> Thường trực Chính phủ </w:delText>
        </w:r>
        <w:r w:rsidDel="00EE22D2">
          <w:rPr>
            <w:rFonts w:ascii="Times New Roman" w:hAnsi="Times New Roman" w:cs="Times New Roman"/>
            <w:sz w:val="28"/>
            <w:szCs w:val="28"/>
          </w:rPr>
          <w:delText xml:space="preserve">và Chính phủ </w:delText>
        </w:r>
        <w:r w:rsidR="00F91B39" w:rsidDel="00EE22D2">
          <w:rPr>
            <w:rFonts w:ascii="Times New Roman" w:hAnsi="Times New Roman" w:cs="Times New Roman"/>
            <w:sz w:val="28"/>
            <w:szCs w:val="28"/>
          </w:rPr>
          <w:delText xml:space="preserve">họp trao đổi về </w:delText>
        </w:r>
        <w:r w:rsidRPr="00484A7B" w:rsidDel="00EE22D2">
          <w:rPr>
            <w:rFonts w:ascii="Times New Roman" w:hAnsi="Times New Roman" w:cs="Times New Roman"/>
            <w:sz w:val="28"/>
            <w:szCs w:val="28"/>
          </w:rPr>
          <w:delText>đề xuất các nội dung sửa đổi Luật Doanh nghiệp và đã thống nhất giao Bộ Tài chính trình Dự thảo Luật sửa đổi, bổ sung một số điều của Luật Doanh nghiệp tập trung vào 03 nhóm Chính sách</w:delText>
        </w:r>
        <w:r w:rsidRPr="00484A7B" w:rsidDel="00EE22D2">
          <w:rPr>
            <w:rFonts w:ascii="Times New Roman" w:hAnsi="Times New Roman" w:cs="Times New Roman"/>
            <w:sz w:val="28"/>
            <w:vertAlign w:val="superscript"/>
          </w:rPr>
          <w:footnoteReference w:id="3"/>
        </w:r>
        <w:r w:rsidRPr="00484A7B" w:rsidDel="00EE22D2">
          <w:rPr>
            <w:rFonts w:ascii="Times New Roman" w:hAnsi="Times New Roman" w:cs="Times New Roman"/>
            <w:sz w:val="28"/>
            <w:szCs w:val="28"/>
          </w:rPr>
          <w:delText xml:space="preserve"> theo trình tự, thủ tục rút gọn quy định tại Luật Ban hành văn bản pháp luật năm 2025, báo cáo Quốc hội xem xét, ban hành tại Kỳ họp thứ 9, Quốc hộ</w:delText>
        </w:r>
        <w:r w:rsidDel="00EE22D2">
          <w:rPr>
            <w:rFonts w:ascii="Times New Roman" w:hAnsi="Times New Roman" w:cs="Times New Roman"/>
            <w:sz w:val="28"/>
            <w:szCs w:val="28"/>
          </w:rPr>
          <w:delText>i XV</w:delText>
        </w:r>
        <w:r w:rsidDel="00EE22D2">
          <w:rPr>
            <w:rStyle w:val="FootnoteReference"/>
            <w:rFonts w:ascii="Times New Roman" w:hAnsi="Times New Roman" w:cs="Times New Roman"/>
            <w:sz w:val="28"/>
            <w:szCs w:val="28"/>
          </w:rPr>
          <w:footnoteReference w:id="4"/>
        </w:r>
        <w:r w:rsidDel="00EE22D2">
          <w:rPr>
            <w:rFonts w:ascii="Times New Roman" w:hAnsi="Times New Roman" w:cs="Times New Roman"/>
            <w:sz w:val="28"/>
            <w:szCs w:val="28"/>
          </w:rPr>
          <w:delText>.</w:delText>
        </w:r>
      </w:del>
    </w:p>
    <w:p w14:paraId="6356CE45" w14:textId="29748E1F" w:rsidR="00E26E14" w:rsidDel="00EE22D2" w:rsidRDefault="00E26E14">
      <w:pPr>
        <w:spacing w:before="80" w:after="80" w:line="264" w:lineRule="auto"/>
        <w:ind w:firstLine="709"/>
        <w:jc w:val="both"/>
        <w:rPr>
          <w:del w:id="261" w:author="Microsoft Office User" w:date="2025-03-28T15:01:00Z"/>
          <w:rFonts w:ascii="Times New Roman" w:hAnsi="Times New Roman" w:cs="Times New Roman"/>
          <w:sz w:val="28"/>
          <w:szCs w:val="28"/>
        </w:rPr>
      </w:pPr>
      <w:del w:id="262" w:author="Microsoft Office User" w:date="2025-03-28T15:01:00Z">
        <w:r w:rsidDel="00EE22D2">
          <w:rPr>
            <w:rFonts w:ascii="Times New Roman" w:hAnsi="Times New Roman" w:cs="Times New Roman"/>
            <w:sz w:val="28"/>
            <w:szCs w:val="28"/>
          </w:rPr>
          <w:delText>- Thực hiện chỉ đạo của Chính phủ</w:delText>
        </w:r>
        <w:r w:rsidR="00F91B39" w:rsidDel="00EE22D2">
          <w:rPr>
            <w:rFonts w:ascii="Times New Roman" w:hAnsi="Times New Roman" w:cs="Times New Roman"/>
            <w:sz w:val="28"/>
            <w:szCs w:val="28"/>
          </w:rPr>
          <w:delText xml:space="preserve"> tại </w:delText>
        </w:r>
        <w:r w:rsidRPr="00F57790" w:rsidDel="00EE22D2">
          <w:rPr>
            <w:rFonts w:ascii="Times New Roman" w:hAnsi="Times New Roman" w:cs="Times New Roman"/>
            <w:sz w:val="28"/>
            <w:szCs w:val="28"/>
          </w:rPr>
          <w:delText xml:space="preserve">Nghị quyết số </w:delText>
        </w:r>
        <w:r w:rsidDel="00EE22D2">
          <w:rPr>
            <w:rFonts w:ascii="Times New Roman" w:hAnsi="Times New Roman" w:cs="Times New Roman"/>
            <w:sz w:val="28"/>
            <w:szCs w:val="28"/>
            <w:highlight w:val="green"/>
          </w:rPr>
          <w:delText xml:space="preserve">     </w:delText>
        </w:r>
        <w:r w:rsidRPr="00FD28F0" w:rsidDel="00EE22D2">
          <w:rPr>
            <w:rFonts w:ascii="Times New Roman" w:hAnsi="Times New Roman" w:cs="Times New Roman"/>
            <w:sz w:val="28"/>
            <w:szCs w:val="28"/>
            <w:highlight w:val="green"/>
          </w:rPr>
          <w:delText xml:space="preserve">/NQ-CP ngày </w:delText>
        </w:r>
        <w:r w:rsidDel="00EE22D2">
          <w:rPr>
            <w:rFonts w:ascii="Times New Roman" w:hAnsi="Times New Roman" w:cs="Times New Roman"/>
            <w:sz w:val="28"/>
            <w:szCs w:val="28"/>
            <w:highlight w:val="green"/>
          </w:rPr>
          <w:delText xml:space="preserve">      </w:delText>
        </w:r>
        <w:r w:rsidRPr="00FD28F0" w:rsidDel="00EE22D2">
          <w:rPr>
            <w:rFonts w:ascii="Times New Roman" w:hAnsi="Times New Roman" w:cs="Times New Roman"/>
            <w:sz w:val="28"/>
            <w:szCs w:val="28"/>
            <w:highlight w:val="green"/>
          </w:rPr>
          <w:delText>/2025</w:delText>
        </w:r>
        <w:r w:rsidR="00D76E83" w:rsidDel="00EE22D2">
          <w:rPr>
            <w:rFonts w:ascii="Times New Roman" w:hAnsi="Times New Roman" w:cs="Times New Roman"/>
            <w:sz w:val="28"/>
            <w:szCs w:val="28"/>
          </w:rPr>
          <w:delText xml:space="preserve">, </w:delText>
        </w:r>
        <w:r w:rsidDel="00EE22D2">
          <w:rPr>
            <w:rFonts w:ascii="Times New Roman" w:hAnsi="Times New Roman" w:cs="Times New Roman"/>
            <w:sz w:val="28"/>
            <w:szCs w:val="28"/>
          </w:rPr>
          <w:delText>Bộ Tài chính đã phối hợp với các cơ quan liên quan tổ chức các buổi Hội thảo, họp chuyên đề, xin ý kiến chuyên gia để xây dựng dự thảo Luật sửa đổi, bổ sung một số điều của Luật Doanh nghiệp.</w:delText>
        </w:r>
      </w:del>
    </w:p>
    <w:p w14:paraId="14340D81" w14:textId="5BC541D3" w:rsidR="00E26E14" w:rsidRPr="00F57790" w:rsidDel="00EE22D2" w:rsidRDefault="00E26E14">
      <w:pPr>
        <w:spacing w:before="80" w:after="80" w:line="264" w:lineRule="auto"/>
        <w:ind w:firstLine="709"/>
        <w:jc w:val="both"/>
        <w:rPr>
          <w:del w:id="263" w:author="Microsoft Office User" w:date="2025-03-28T15:01:00Z"/>
          <w:rFonts w:ascii="Times New Roman" w:hAnsi="Times New Roman" w:cs="Times New Roman"/>
          <w:sz w:val="28"/>
          <w:szCs w:val="28"/>
        </w:rPr>
      </w:pPr>
      <w:del w:id="264" w:author="Microsoft Office User" w:date="2025-03-28T15:01:00Z">
        <w:r w:rsidDel="00EE22D2">
          <w:rPr>
            <w:rFonts w:ascii="Times New Roman" w:hAnsi="Times New Roman" w:cs="Times New Roman"/>
            <w:sz w:val="28"/>
            <w:szCs w:val="28"/>
          </w:rPr>
          <w:delText xml:space="preserve">- Ngày…. Bộ Tài chính có </w:delText>
        </w:r>
        <w:r w:rsidRPr="00C64AF5" w:rsidDel="00EE22D2">
          <w:rPr>
            <w:rFonts w:ascii="Times New Roman" w:hAnsi="Times New Roman" w:cs="Times New Roman"/>
            <w:sz w:val="28"/>
            <w:szCs w:val="28"/>
          </w:rPr>
          <w:delText xml:space="preserve">Công văn số </w:delText>
        </w:r>
        <w:r w:rsidDel="00EE22D2">
          <w:rPr>
            <w:rFonts w:ascii="Times New Roman" w:hAnsi="Times New Roman" w:cs="Times New Roman"/>
            <w:sz w:val="28"/>
            <w:szCs w:val="28"/>
          </w:rPr>
          <w:delText>…….</w:delText>
        </w:r>
        <w:r w:rsidRPr="00C64AF5" w:rsidDel="00EE22D2">
          <w:rPr>
            <w:rFonts w:ascii="Times New Roman" w:hAnsi="Times New Roman" w:cs="Times New Roman"/>
            <w:sz w:val="28"/>
            <w:szCs w:val="28"/>
          </w:rPr>
          <w:delText xml:space="preserve"> gửi </w:delText>
        </w:r>
        <w:r w:rsidDel="00EE22D2">
          <w:rPr>
            <w:rFonts w:ascii="Times New Roman" w:hAnsi="Times New Roman" w:cs="Times New Roman"/>
            <w:sz w:val="28"/>
            <w:szCs w:val="28"/>
          </w:rPr>
          <w:delText>các Bộ, địa phương, Hiệp hội doanh nghiệp, Mặt trận tổ quốc xin ý kiến</w:delText>
        </w:r>
        <w:r w:rsidRPr="00C64AF5" w:rsidDel="00EE22D2">
          <w:rPr>
            <w:rFonts w:ascii="Times New Roman" w:hAnsi="Times New Roman" w:cs="Times New Roman"/>
            <w:sz w:val="28"/>
            <w:szCs w:val="28"/>
          </w:rPr>
          <w:delText xml:space="preserve"> </w:delText>
        </w:r>
        <w:r w:rsidDel="00EE22D2">
          <w:rPr>
            <w:rFonts w:ascii="Times New Roman" w:hAnsi="Times New Roman" w:cs="Times New Roman"/>
            <w:sz w:val="28"/>
            <w:szCs w:val="28"/>
          </w:rPr>
          <w:delText>đối với Hồ sơ Dự án Luật sửa đổi, bổ sung một số điều của Luật Doanh nghiệp</w:delText>
        </w:r>
        <w:r w:rsidRPr="00F57790" w:rsidDel="00EE22D2">
          <w:rPr>
            <w:rFonts w:ascii="Times New Roman" w:hAnsi="Times New Roman" w:cs="Times New Roman"/>
            <w:sz w:val="28"/>
            <w:szCs w:val="28"/>
          </w:rPr>
          <w:delText xml:space="preserve">; đồng thời đăng tải toàn hộ Hồ sơ đề nghị xây dựng Luật trên Cổng thông tin điện tử của Bộ </w:delText>
        </w:r>
        <w:r w:rsidDel="00EE22D2">
          <w:rPr>
            <w:rFonts w:ascii="Times New Roman" w:hAnsi="Times New Roman" w:cs="Times New Roman"/>
            <w:sz w:val="28"/>
            <w:szCs w:val="28"/>
          </w:rPr>
          <w:delText>Tài chính</w:delText>
        </w:r>
        <w:r w:rsidR="00D76E83" w:rsidDel="00EE22D2">
          <w:rPr>
            <w:rFonts w:ascii="Times New Roman" w:hAnsi="Times New Roman" w:cs="Times New Roman"/>
            <w:sz w:val="28"/>
            <w:szCs w:val="28"/>
          </w:rPr>
          <w:delText xml:space="preserve"> (http://www.mof.gov.vn)</w:delText>
        </w:r>
        <w:r w:rsidRPr="00F57790" w:rsidDel="00EE22D2">
          <w:rPr>
            <w:rFonts w:ascii="Times New Roman" w:hAnsi="Times New Roman" w:cs="Times New Roman"/>
            <w:sz w:val="28"/>
            <w:szCs w:val="28"/>
          </w:rPr>
          <w:delText xml:space="preserve">, Cổng thông tin điện tử của Chính phủ (http://www.chinhphu.vn) để lấy ý kiến rộng rãi các cơ quan, tổ chức, cá nhân có liên quan. </w:delText>
        </w:r>
      </w:del>
    </w:p>
    <w:p w14:paraId="46D9102D" w14:textId="68888AB3" w:rsidR="00E26E14" w:rsidRPr="004E77D4" w:rsidRDefault="00E26E14" w:rsidP="00EE22D2">
      <w:pPr>
        <w:spacing w:before="80" w:after="80" w:line="264" w:lineRule="auto"/>
        <w:ind w:firstLine="709"/>
        <w:jc w:val="both"/>
        <w:rPr>
          <w:rFonts w:ascii="Times New Roman" w:hAnsi="Times New Roman" w:cs="Times New Roman"/>
          <w:spacing w:val="-2"/>
          <w:sz w:val="28"/>
          <w:szCs w:val="28"/>
          <w:rPrChange w:id="265" w:author="Admin" w:date="2025-03-28T10:34:00Z">
            <w:rPr>
              <w:rFonts w:ascii="Times New Roman" w:hAnsi="Times New Roman" w:cs="Times New Roman"/>
              <w:sz w:val="28"/>
              <w:szCs w:val="28"/>
            </w:rPr>
          </w:rPrChange>
        </w:rPr>
      </w:pPr>
      <w:del w:id="266" w:author="Microsoft Office User" w:date="2025-03-28T15:01:00Z">
        <w:r w:rsidDel="00EE22D2">
          <w:rPr>
            <w:rFonts w:ascii="Times New Roman" w:hAnsi="Times New Roman" w:cs="Times New Roman"/>
            <w:sz w:val="28"/>
            <w:szCs w:val="28"/>
          </w:rPr>
          <w:delText>Trên cơ sở t</w:delText>
        </w:r>
        <w:r w:rsidRPr="00F57790" w:rsidDel="00EE22D2">
          <w:rPr>
            <w:rFonts w:ascii="Times New Roman" w:hAnsi="Times New Roman" w:cs="Times New Roman"/>
            <w:sz w:val="28"/>
            <w:szCs w:val="28"/>
          </w:rPr>
          <w:delText xml:space="preserve">iếp thu, giải trình ý kiến </w:delText>
        </w:r>
        <w:r w:rsidDel="00EE22D2">
          <w:rPr>
            <w:rFonts w:ascii="Times New Roman" w:hAnsi="Times New Roman" w:cs="Times New Roman"/>
            <w:sz w:val="28"/>
            <w:szCs w:val="28"/>
          </w:rPr>
          <w:delText>của các cơ quan liên quan, n</w:delText>
        </w:r>
        <w:r w:rsidRPr="00F57790" w:rsidDel="00EE22D2">
          <w:rPr>
            <w:rFonts w:ascii="Times New Roman" w:hAnsi="Times New Roman" w:cs="Times New Roman"/>
            <w:sz w:val="28"/>
            <w:szCs w:val="28"/>
          </w:rPr>
          <w:delText xml:space="preserve">gày ……/…/2025, Bộ </w:delText>
        </w:r>
        <w:r w:rsidDel="00EE22D2">
          <w:rPr>
            <w:rFonts w:ascii="Times New Roman" w:hAnsi="Times New Roman" w:cs="Times New Roman"/>
            <w:sz w:val="28"/>
            <w:szCs w:val="28"/>
          </w:rPr>
          <w:delText xml:space="preserve">Tài chính </w:delText>
        </w:r>
        <w:r w:rsidRPr="00F57790" w:rsidDel="00EE22D2">
          <w:rPr>
            <w:rFonts w:ascii="Times New Roman" w:hAnsi="Times New Roman" w:cs="Times New Roman"/>
            <w:sz w:val="28"/>
            <w:szCs w:val="28"/>
          </w:rPr>
          <w:delText xml:space="preserve">đã có Công văn số……... gửi Bộ Tư pháp về việc thẩm định Hồ sơ </w:delText>
        </w:r>
        <w:r w:rsidDel="00EE22D2">
          <w:rPr>
            <w:rFonts w:ascii="Times New Roman" w:hAnsi="Times New Roman" w:cs="Times New Roman"/>
            <w:sz w:val="28"/>
            <w:szCs w:val="28"/>
          </w:rPr>
          <w:delText xml:space="preserve">Dự án Luật </w:delText>
        </w:r>
        <w:r w:rsidRPr="00F57790" w:rsidDel="00EE22D2">
          <w:rPr>
            <w:rFonts w:ascii="Times New Roman" w:hAnsi="Times New Roman" w:cs="Times New Roman"/>
            <w:sz w:val="28"/>
            <w:szCs w:val="28"/>
          </w:rPr>
          <w:delText>sửa đổi</w:delText>
        </w:r>
        <w:r w:rsidDel="00EE22D2">
          <w:rPr>
            <w:rFonts w:ascii="Times New Roman" w:hAnsi="Times New Roman" w:cs="Times New Roman"/>
            <w:sz w:val="28"/>
            <w:szCs w:val="28"/>
          </w:rPr>
          <w:delText xml:space="preserve">, bổ sung một số điều của </w:delText>
        </w:r>
        <w:r w:rsidRPr="00F57790" w:rsidDel="00EE22D2">
          <w:rPr>
            <w:rFonts w:ascii="Times New Roman" w:hAnsi="Times New Roman" w:cs="Times New Roman"/>
            <w:sz w:val="28"/>
            <w:szCs w:val="28"/>
          </w:rPr>
          <w:delText xml:space="preserve">Luật Doanh nghiệp. Ngày……/…/2025, Bộ Tư pháp đã có công văn số  …/…./2025  trả lời về nội dung nêu trên. Sau khi tổng hợp các ý kiến đóng góp, </w:delText>
        </w:r>
        <w:r w:rsidDel="00EE22D2">
          <w:rPr>
            <w:rFonts w:ascii="Times New Roman" w:hAnsi="Times New Roman" w:cs="Times New Roman"/>
            <w:sz w:val="28"/>
            <w:szCs w:val="28"/>
          </w:rPr>
          <w:delText>Bộ Tài chính</w:delText>
        </w:r>
        <w:r w:rsidRPr="00F57790" w:rsidDel="00EE22D2">
          <w:rPr>
            <w:rFonts w:ascii="Times New Roman" w:hAnsi="Times New Roman" w:cs="Times New Roman"/>
            <w:sz w:val="28"/>
            <w:szCs w:val="28"/>
          </w:rPr>
          <w:delText xml:space="preserve"> đã </w:delText>
        </w:r>
        <w:r w:rsidRPr="004E77D4" w:rsidDel="00EE22D2">
          <w:rPr>
            <w:rFonts w:ascii="Times New Roman" w:hAnsi="Times New Roman" w:cs="Times New Roman"/>
            <w:spacing w:val="-2"/>
            <w:sz w:val="28"/>
            <w:szCs w:val="28"/>
            <w:rPrChange w:id="267" w:author="Admin" w:date="2025-03-28T10:34:00Z">
              <w:rPr>
                <w:rFonts w:ascii="Times New Roman" w:hAnsi="Times New Roman" w:cs="Times New Roman"/>
                <w:sz w:val="28"/>
                <w:szCs w:val="28"/>
              </w:rPr>
            </w:rPrChange>
          </w:rPr>
          <w:delText>tiếp thu và hoàn thiệ</w:delText>
        </w:r>
        <w:r w:rsidR="00D76E83" w:rsidRPr="004E77D4" w:rsidDel="00EE22D2">
          <w:rPr>
            <w:rFonts w:ascii="Times New Roman" w:hAnsi="Times New Roman" w:cs="Times New Roman"/>
            <w:spacing w:val="-2"/>
            <w:sz w:val="28"/>
            <w:szCs w:val="28"/>
            <w:rPrChange w:id="268" w:author="Admin" w:date="2025-03-28T10:34:00Z">
              <w:rPr>
                <w:rFonts w:ascii="Times New Roman" w:hAnsi="Times New Roman" w:cs="Times New Roman"/>
                <w:sz w:val="28"/>
                <w:szCs w:val="28"/>
              </w:rPr>
            </w:rPrChange>
          </w:rPr>
          <w:delText xml:space="preserve">n hồ sơ Luật sửa đổi, bổ sung một số điều của </w:delText>
        </w:r>
        <w:r w:rsidRPr="004E77D4" w:rsidDel="00EE22D2">
          <w:rPr>
            <w:rFonts w:ascii="Times New Roman" w:hAnsi="Times New Roman" w:cs="Times New Roman"/>
            <w:spacing w:val="-2"/>
            <w:sz w:val="28"/>
            <w:szCs w:val="28"/>
            <w:rPrChange w:id="269" w:author="Admin" w:date="2025-03-28T10:34:00Z">
              <w:rPr>
                <w:rFonts w:ascii="Times New Roman" w:hAnsi="Times New Roman" w:cs="Times New Roman"/>
                <w:sz w:val="28"/>
                <w:szCs w:val="28"/>
              </w:rPr>
            </w:rPrChange>
          </w:rPr>
          <w:delText>Luật Doanh nghiệ</w:delText>
        </w:r>
        <w:r w:rsidR="00D76E83" w:rsidRPr="004E77D4" w:rsidDel="00EE22D2">
          <w:rPr>
            <w:rFonts w:ascii="Times New Roman" w:hAnsi="Times New Roman" w:cs="Times New Roman"/>
            <w:spacing w:val="-2"/>
            <w:sz w:val="28"/>
            <w:szCs w:val="28"/>
            <w:rPrChange w:id="270" w:author="Admin" w:date="2025-03-28T10:34:00Z">
              <w:rPr>
                <w:rFonts w:ascii="Times New Roman" w:hAnsi="Times New Roman" w:cs="Times New Roman"/>
                <w:sz w:val="28"/>
                <w:szCs w:val="28"/>
              </w:rPr>
            </w:rPrChange>
          </w:rPr>
          <w:delText>p</w:delText>
        </w:r>
      </w:del>
      <w:ins w:id="271" w:author="Admin" w:date="2025-03-28T10:34:00Z">
        <w:del w:id="272" w:author="Microsoft Office User" w:date="2025-03-28T15:01:00Z">
          <w:r w:rsidR="004E77D4" w:rsidDel="00EE22D2">
            <w:rPr>
              <w:rFonts w:ascii="Times New Roman" w:hAnsi="Times New Roman" w:cs="Times New Roman"/>
              <w:spacing w:val="-2"/>
              <w:sz w:val="28"/>
              <w:szCs w:val="28"/>
            </w:rPr>
            <w:delText xml:space="preserve"> năm 2020</w:delText>
          </w:r>
        </w:del>
      </w:ins>
      <w:del w:id="273" w:author="Microsoft Office User" w:date="2025-03-28T15:01:00Z">
        <w:r w:rsidRPr="004E77D4" w:rsidDel="00EE22D2">
          <w:rPr>
            <w:rFonts w:ascii="Times New Roman" w:hAnsi="Times New Roman" w:cs="Times New Roman"/>
            <w:spacing w:val="-2"/>
            <w:sz w:val="28"/>
            <w:szCs w:val="28"/>
            <w:rPrChange w:id="274" w:author="Admin" w:date="2025-03-28T10:34:00Z">
              <w:rPr>
                <w:rFonts w:ascii="Times New Roman" w:hAnsi="Times New Roman" w:cs="Times New Roman"/>
                <w:sz w:val="28"/>
                <w:szCs w:val="28"/>
              </w:rPr>
            </w:rPrChange>
          </w:rPr>
          <w:delText>.</w:delText>
        </w:r>
      </w:del>
    </w:p>
    <w:p w14:paraId="1E2649A4" w14:textId="6412A110" w:rsidR="00E26E14" w:rsidRPr="004E77D4" w:rsidRDefault="00F57790">
      <w:pPr>
        <w:spacing w:before="80" w:after="80" w:line="264" w:lineRule="auto"/>
        <w:ind w:firstLine="709"/>
        <w:jc w:val="both"/>
        <w:rPr>
          <w:rFonts w:ascii="Times New Roman" w:hAnsi="Times New Roman" w:cs="Times New Roman"/>
          <w:b/>
          <w:spacing w:val="-2"/>
          <w:sz w:val="28"/>
          <w:szCs w:val="28"/>
          <w:rPrChange w:id="275" w:author="Admin" w:date="2025-03-28T10:34:00Z">
            <w:rPr>
              <w:rFonts w:ascii="Times New Roman" w:hAnsi="Times New Roman" w:cs="Times New Roman"/>
              <w:b/>
              <w:sz w:val="28"/>
              <w:szCs w:val="28"/>
            </w:rPr>
          </w:rPrChange>
        </w:rPr>
      </w:pPr>
      <w:r w:rsidRPr="004E77D4">
        <w:rPr>
          <w:rFonts w:ascii="Times New Roman" w:hAnsi="Times New Roman" w:cs="Times New Roman"/>
          <w:b/>
          <w:spacing w:val="-2"/>
          <w:sz w:val="28"/>
          <w:szCs w:val="28"/>
          <w:rPrChange w:id="276" w:author="Admin" w:date="2025-03-28T10:34:00Z">
            <w:rPr>
              <w:rFonts w:ascii="Times New Roman" w:hAnsi="Times New Roman" w:cs="Times New Roman"/>
              <w:b/>
              <w:sz w:val="28"/>
              <w:szCs w:val="28"/>
            </w:rPr>
          </w:rPrChange>
        </w:rPr>
        <w:t>I</w:t>
      </w:r>
      <w:r w:rsidR="00E26E14" w:rsidRPr="004E77D4">
        <w:rPr>
          <w:rFonts w:ascii="Times New Roman" w:hAnsi="Times New Roman" w:cs="Times New Roman"/>
          <w:b/>
          <w:spacing w:val="-2"/>
          <w:sz w:val="28"/>
          <w:szCs w:val="28"/>
          <w:rPrChange w:id="277" w:author="Admin" w:date="2025-03-28T10:34:00Z">
            <w:rPr>
              <w:rFonts w:ascii="Times New Roman" w:hAnsi="Times New Roman" w:cs="Times New Roman"/>
              <w:b/>
              <w:sz w:val="28"/>
              <w:szCs w:val="28"/>
            </w:rPr>
          </w:rPrChange>
        </w:rPr>
        <w:t>V</w:t>
      </w:r>
      <w:r w:rsidRPr="004E77D4">
        <w:rPr>
          <w:rFonts w:ascii="Times New Roman" w:hAnsi="Times New Roman" w:cs="Times New Roman"/>
          <w:b/>
          <w:spacing w:val="-2"/>
          <w:sz w:val="28"/>
          <w:szCs w:val="28"/>
          <w:rPrChange w:id="278" w:author="Admin" w:date="2025-03-28T10:34:00Z">
            <w:rPr>
              <w:rFonts w:ascii="Times New Roman" w:hAnsi="Times New Roman" w:cs="Times New Roman"/>
              <w:b/>
              <w:sz w:val="28"/>
              <w:szCs w:val="28"/>
            </w:rPr>
          </w:rPrChange>
        </w:rPr>
        <w:t>. PHẠM VI</w:t>
      </w:r>
      <w:r w:rsidR="00E26E14" w:rsidRPr="004E77D4">
        <w:rPr>
          <w:rFonts w:ascii="Times New Roman" w:hAnsi="Times New Roman" w:cs="Times New Roman"/>
          <w:b/>
          <w:spacing w:val="-2"/>
          <w:sz w:val="28"/>
          <w:szCs w:val="28"/>
          <w:rPrChange w:id="279" w:author="Admin" w:date="2025-03-28T10:34:00Z">
            <w:rPr>
              <w:rFonts w:ascii="Times New Roman" w:hAnsi="Times New Roman" w:cs="Times New Roman"/>
              <w:b/>
              <w:sz w:val="28"/>
              <w:szCs w:val="28"/>
            </w:rPr>
          </w:rPrChange>
        </w:rPr>
        <w:t>, BỐ CỤC VÀ NỘI DUNG CƠ BẢN CỦA DỰ ÁN LUẬT</w:t>
      </w:r>
    </w:p>
    <w:p w14:paraId="497DADE7" w14:textId="7E9DA2E4" w:rsidR="00E26E14" w:rsidRPr="00DD7774" w:rsidRDefault="00E26E14" w:rsidP="00DD7774">
      <w:pPr>
        <w:pStyle w:val="ListParagraph"/>
        <w:numPr>
          <w:ilvl w:val="0"/>
          <w:numId w:val="2"/>
        </w:numPr>
        <w:spacing w:before="80" w:after="80" w:line="264" w:lineRule="auto"/>
        <w:jc w:val="both"/>
        <w:rPr>
          <w:rFonts w:ascii="Times New Roman" w:hAnsi="Times New Roman" w:cs="Times New Roman"/>
          <w:b/>
          <w:sz w:val="28"/>
          <w:szCs w:val="28"/>
        </w:rPr>
      </w:pPr>
      <w:r w:rsidRPr="00DD7774">
        <w:rPr>
          <w:rFonts w:ascii="Times New Roman" w:hAnsi="Times New Roman" w:cs="Times New Roman"/>
          <w:b/>
          <w:sz w:val="28"/>
          <w:szCs w:val="28"/>
        </w:rPr>
        <w:t xml:space="preserve">Phạm vi </w:t>
      </w:r>
    </w:p>
    <w:p w14:paraId="606BE948" w14:textId="65BC3177" w:rsidR="00235FC7" w:rsidRPr="00DD7774" w:rsidRDefault="00002A32">
      <w:pPr>
        <w:spacing w:before="80" w:after="80" w:line="264" w:lineRule="auto"/>
        <w:ind w:firstLine="709"/>
        <w:jc w:val="both"/>
        <w:rPr>
          <w:rFonts w:ascii="Times New Roman" w:hAnsi="Times New Roman" w:cs="Times New Roman"/>
          <w:sz w:val="28"/>
          <w:szCs w:val="28"/>
        </w:rPr>
      </w:pPr>
      <w:r w:rsidRPr="00DD7774">
        <w:rPr>
          <w:rFonts w:ascii="Times New Roman" w:hAnsi="Times New Roman" w:cs="Times New Roman"/>
          <w:sz w:val="28"/>
          <w:szCs w:val="28"/>
        </w:rPr>
        <w:t>Luậ</w:t>
      </w:r>
      <w:r>
        <w:rPr>
          <w:rFonts w:ascii="Times New Roman" w:hAnsi="Times New Roman" w:cs="Times New Roman"/>
          <w:sz w:val="28"/>
          <w:szCs w:val="28"/>
        </w:rPr>
        <w:t xml:space="preserve">t này sửa đổi, bổ sung một số quy định tại </w:t>
      </w:r>
      <w:ins w:id="280" w:author="Admin" w:date="2025-03-28T10:35:00Z">
        <w:r w:rsidR="00525BED" w:rsidRPr="00525BED">
          <w:rPr>
            <w:rFonts w:ascii="Times New Roman" w:hAnsi="Times New Roman" w:cs="Times New Roman"/>
            <w:sz w:val="28"/>
            <w:szCs w:val="28"/>
            <w:rPrChange w:id="281" w:author="Admin" w:date="2025-03-28T10:35:00Z">
              <w:rPr>
                <w:i/>
                <w:sz w:val="28"/>
                <w:szCs w:val="28"/>
              </w:rPr>
            </w:rPrChange>
          </w:rPr>
          <w:t>Luật Doanh nghiệp số 59/2020/QH14 đã được sửa đổi, bổ sung một số điều theo Luật số </w:t>
        </w:r>
        <w:bookmarkStart w:id="282" w:name="tvpllink_fztfrytpfv"/>
        <w:r w:rsidR="00525BED" w:rsidRPr="00525BED">
          <w:rPr>
            <w:rFonts w:ascii="Times New Roman" w:hAnsi="Times New Roman" w:cs="Times New Roman"/>
            <w:sz w:val="28"/>
            <w:szCs w:val="28"/>
            <w:rPrChange w:id="283" w:author="Admin" w:date="2025-03-28T10:35:00Z">
              <w:rPr>
                <w:i/>
                <w:iCs/>
                <w:sz w:val="28"/>
                <w:szCs w:val="28"/>
                <w:lang w:val="nl-NL"/>
              </w:rPr>
            </w:rPrChange>
          </w:rPr>
          <w:t>03/2022/QH1</w:t>
        </w:r>
        <w:bookmarkEnd w:id="282"/>
        <w:r w:rsidR="00525BED" w:rsidRPr="00525BED">
          <w:rPr>
            <w:rFonts w:ascii="Times New Roman" w:hAnsi="Times New Roman" w:cs="Times New Roman"/>
            <w:sz w:val="28"/>
            <w:szCs w:val="28"/>
            <w:rPrChange w:id="284" w:author="Admin" w:date="2025-03-28T10:35:00Z">
              <w:rPr>
                <w:i/>
                <w:iCs/>
                <w:sz w:val="28"/>
                <w:szCs w:val="28"/>
                <w:lang w:val="nl-NL"/>
              </w:rPr>
            </w:rPrChange>
          </w:rPr>
          <w:t>5</w:t>
        </w:r>
      </w:ins>
      <w:del w:id="285" w:author="Admin" w:date="2025-03-28T10:35:00Z">
        <w:r w:rsidDel="00525BED">
          <w:rPr>
            <w:rFonts w:ascii="Times New Roman" w:hAnsi="Times New Roman" w:cs="Times New Roman"/>
            <w:sz w:val="28"/>
            <w:szCs w:val="28"/>
          </w:rPr>
          <w:delText>Luật Doanh nghiệp</w:delText>
        </w:r>
        <w:r w:rsidR="00235FC7" w:rsidRPr="00DD7774" w:rsidDel="00525BED">
          <w:rPr>
            <w:rFonts w:ascii="Times New Roman" w:hAnsi="Times New Roman" w:cs="Times New Roman"/>
            <w:sz w:val="28"/>
            <w:szCs w:val="28"/>
          </w:rPr>
          <w:delText xml:space="preserve"> </w:delText>
        </w:r>
        <w:r w:rsidDel="00525BED">
          <w:rPr>
            <w:rFonts w:ascii="Times New Roman" w:hAnsi="Times New Roman" w:cs="Times New Roman"/>
            <w:sz w:val="28"/>
            <w:szCs w:val="28"/>
          </w:rPr>
          <w:delText>hiện hành</w:delText>
        </w:r>
      </w:del>
      <w:r>
        <w:rPr>
          <w:rFonts w:ascii="Times New Roman" w:hAnsi="Times New Roman" w:cs="Times New Roman"/>
          <w:sz w:val="28"/>
          <w:szCs w:val="28"/>
        </w:rPr>
        <w:t>.</w:t>
      </w:r>
    </w:p>
    <w:p w14:paraId="23040BC1" w14:textId="6C4FE80B" w:rsidR="00002A32" w:rsidRPr="00DD7774" w:rsidRDefault="00002A32" w:rsidP="00DD7774">
      <w:pPr>
        <w:pStyle w:val="ListParagraph"/>
        <w:numPr>
          <w:ilvl w:val="0"/>
          <w:numId w:val="2"/>
        </w:numPr>
        <w:spacing w:before="80" w:after="80" w:line="264" w:lineRule="auto"/>
        <w:jc w:val="both"/>
        <w:rPr>
          <w:rFonts w:ascii="Times New Roman" w:hAnsi="Times New Roman" w:cs="Times New Roman"/>
          <w:b/>
          <w:sz w:val="28"/>
          <w:szCs w:val="28"/>
        </w:rPr>
      </w:pPr>
      <w:r w:rsidRPr="00DD7774">
        <w:rPr>
          <w:rFonts w:ascii="Times New Roman" w:hAnsi="Times New Roman" w:cs="Times New Roman"/>
          <w:b/>
          <w:sz w:val="28"/>
          <w:szCs w:val="28"/>
        </w:rPr>
        <w:t>Bố cục</w:t>
      </w:r>
    </w:p>
    <w:p w14:paraId="41278F09" w14:textId="77777777" w:rsidR="00002A32" w:rsidRDefault="00002A32" w:rsidP="00DD7774">
      <w:pPr>
        <w:spacing w:before="80" w:after="80" w:line="264" w:lineRule="auto"/>
        <w:jc w:val="both"/>
        <w:rPr>
          <w:rFonts w:ascii="Times New Roman" w:hAnsi="Times New Roman" w:cs="Times New Roman"/>
          <w:sz w:val="28"/>
          <w:szCs w:val="28"/>
        </w:rPr>
      </w:pPr>
      <w:r>
        <w:rPr>
          <w:rFonts w:ascii="Times New Roman" w:hAnsi="Times New Roman" w:cs="Times New Roman"/>
          <w:sz w:val="28"/>
          <w:szCs w:val="28"/>
        </w:rPr>
        <w:tab/>
        <w:t xml:space="preserve">Dự thảo Luật gồm 02 Điều, gồm: </w:t>
      </w:r>
    </w:p>
    <w:p w14:paraId="7D8E5AD1" w14:textId="47C33C70" w:rsidR="00002A32" w:rsidRDefault="00002A32">
      <w:pPr>
        <w:spacing w:before="80" w:after="8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Điều 1 về sửa đổi, bổ sung một số điều của Luật </w:t>
      </w:r>
      <w:r w:rsidR="006939D1">
        <w:rPr>
          <w:rFonts w:ascii="Times New Roman" w:hAnsi="Times New Roman" w:cs="Times New Roman"/>
          <w:sz w:val="28"/>
          <w:szCs w:val="28"/>
        </w:rPr>
        <w:t>D</w:t>
      </w:r>
      <w:r>
        <w:rPr>
          <w:rFonts w:ascii="Times New Roman" w:hAnsi="Times New Roman" w:cs="Times New Roman"/>
          <w:sz w:val="28"/>
          <w:szCs w:val="28"/>
        </w:rPr>
        <w:t>oanh nghiệp</w:t>
      </w:r>
      <w:r w:rsidR="00D64D35">
        <w:rPr>
          <w:rFonts w:ascii="Times New Roman" w:hAnsi="Times New Roman" w:cs="Times New Roman"/>
          <w:sz w:val="28"/>
          <w:szCs w:val="28"/>
        </w:rPr>
        <w:t>.</w:t>
      </w:r>
    </w:p>
    <w:p w14:paraId="70C8786A" w14:textId="26D0150D" w:rsidR="00235FC7" w:rsidRDefault="00002A32">
      <w:pPr>
        <w:spacing w:before="80" w:after="8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Điều 2 về </w:t>
      </w:r>
      <w:r w:rsidR="00D64D35">
        <w:rPr>
          <w:rFonts w:ascii="Times New Roman" w:hAnsi="Times New Roman" w:cs="Times New Roman"/>
          <w:sz w:val="28"/>
          <w:szCs w:val="28"/>
        </w:rPr>
        <w:t>điều khoản thi hành.</w:t>
      </w:r>
    </w:p>
    <w:p w14:paraId="11652919" w14:textId="0EFB11E1" w:rsidR="00002A32" w:rsidRDefault="00002A32" w:rsidP="00DD7774">
      <w:pPr>
        <w:pStyle w:val="ListParagraph"/>
        <w:numPr>
          <w:ilvl w:val="0"/>
          <w:numId w:val="2"/>
        </w:numPr>
        <w:spacing w:before="80" w:after="80" w:line="264" w:lineRule="auto"/>
        <w:jc w:val="both"/>
        <w:rPr>
          <w:ins w:id="286" w:author="Admin" w:date="2025-03-28T10:37:00Z"/>
          <w:rFonts w:ascii="Times New Roman" w:hAnsi="Times New Roman" w:cs="Times New Roman"/>
          <w:b/>
          <w:sz w:val="28"/>
          <w:szCs w:val="28"/>
        </w:rPr>
      </w:pPr>
      <w:r w:rsidRPr="00DD7774">
        <w:rPr>
          <w:rFonts w:ascii="Times New Roman" w:hAnsi="Times New Roman" w:cs="Times New Roman"/>
          <w:b/>
          <w:sz w:val="28"/>
          <w:szCs w:val="28"/>
        </w:rPr>
        <w:t>Nội dung cơ bản của dự án Luật:</w:t>
      </w:r>
    </w:p>
    <w:p w14:paraId="1CD79A34" w14:textId="343A20B2" w:rsidR="00525BED" w:rsidRPr="00525BED" w:rsidDel="00FF6818" w:rsidRDefault="00525BED">
      <w:pPr>
        <w:spacing w:before="80" w:after="80" w:line="264" w:lineRule="auto"/>
        <w:ind w:firstLine="567"/>
        <w:jc w:val="both"/>
        <w:rPr>
          <w:del w:id="287" w:author="Microsoft Office User" w:date="2025-03-28T14:20:00Z"/>
          <w:rFonts w:ascii="Times New Roman" w:hAnsi="Times New Roman" w:cs="Times New Roman"/>
          <w:b/>
          <w:sz w:val="28"/>
          <w:szCs w:val="28"/>
          <w:rPrChange w:id="288" w:author="Admin" w:date="2025-03-28T10:37:00Z">
            <w:rPr>
              <w:del w:id="289" w:author="Microsoft Office User" w:date="2025-03-28T14:20:00Z"/>
            </w:rPr>
          </w:rPrChange>
        </w:rPr>
        <w:pPrChange w:id="290" w:author="Admin" w:date="2025-03-28T10:38:00Z">
          <w:pPr>
            <w:pStyle w:val="ListParagraph"/>
            <w:numPr>
              <w:numId w:val="2"/>
            </w:numPr>
            <w:spacing w:before="80" w:after="80" w:line="264" w:lineRule="auto"/>
            <w:ind w:left="1069" w:hanging="360"/>
            <w:jc w:val="both"/>
          </w:pPr>
        </w:pPrChange>
      </w:pPr>
      <w:ins w:id="291" w:author="Admin" w:date="2025-03-28T10:37:00Z">
        <w:del w:id="292" w:author="Microsoft Office User" w:date="2025-03-28T14:20:00Z">
          <w:r w:rsidRPr="007C43F3" w:rsidDel="00FF6818">
            <w:rPr>
              <w:rFonts w:ascii="Times New Roman" w:hAnsi="Times New Roman" w:cs="Times New Roman"/>
              <w:b/>
              <w:sz w:val="28"/>
              <w:szCs w:val="28"/>
              <w:highlight w:val="yellow"/>
              <w:rPrChange w:id="293" w:author="Admin" w:date="2025-03-28T10:38:00Z">
                <w:rPr>
                  <w:rFonts w:ascii="Times New Roman" w:hAnsi="Times New Roman" w:cs="Times New Roman"/>
                  <w:b/>
                  <w:sz w:val="28"/>
                  <w:szCs w:val="28"/>
                </w:rPr>
              </w:rPrChange>
            </w:rPr>
            <w:delText xml:space="preserve">Đầu tiên </w:delText>
          </w:r>
          <w:r w:rsidR="007C43F3" w:rsidRPr="007C43F3" w:rsidDel="00FF6818">
            <w:rPr>
              <w:rFonts w:ascii="Times New Roman" w:hAnsi="Times New Roman" w:cs="Times New Roman"/>
              <w:b/>
              <w:sz w:val="28"/>
              <w:szCs w:val="28"/>
              <w:highlight w:val="yellow"/>
              <w:rPrChange w:id="294" w:author="Admin" w:date="2025-03-28T10:38:00Z">
                <w:rPr>
                  <w:rFonts w:ascii="Times New Roman" w:hAnsi="Times New Roman" w:cs="Times New Roman"/>
                  <w:b/>
                  <w:sz w:val="28"/>
                  <w:szCs w:val="28"/>
                </w:rPr>
              </w:rPrChange>
            </w:rPr>
            <w:delText xml:space="preserve">có phải nêu các chính sách đã được Nghị quyết của Chính </w:delText>
          </w:r>
        </w:del>
      </w:ins>
      <w:ins w:id="295" w:author="Admin" w:date="2025-03-28T10:38:00Z">
        <w:del w:id="296" w:author="Microsoft Office User" w:date="2025-03-28T14:20:00Z">
          <w:r w:rsidR="007C43F3" w:rsidRPr="007C43F3" w:rsidDel="00FF6818">
            <w:rPr>
              <w:rFonts w:ascii="Times New Roman" w:hAnsi="Times New Roman" w:cs="Times New Roman"/>
              <w:b/>
              <w:sz w:val="28"/>
              <w:szCs w:val="28"/>
              <w:highlight w:val="yellow"/>
              <w:rPrChange w:id="297" w:author="Admin" w:date="2025-03-28T10:38:00Z">
                <w:rPr>
                  <w:rFonts w:ascii="Times New Roman" w:hAnsi="Times New Roman" w:cs="Times New Roman"/>
                  <w:b/>
                  <w:sz w:val="28"/>
                  <w:szCs w:val="28"/>
                </w:rPr>
              </w:rPrChange>
            </w:rPr>
            <w:delText>phủ thông qua không chị nhỉ</w:delText>
          </w:r>
          <w:r w:rsidR="007C43F3" w:rsidDel="00FF6818">
            <w:rPr>
              <w:rFonts w:ascii="Times New Roman" w:hAnsi="Times New Roman" w:cs="Times New Roman"/>
              <w:b/>
              <w:sz w:val="28"/>
              <w:szCs w:val="28"/>
            </w:rPr>
            <w:delText xml:space="preserve"> </w:delText>
          </w:r>
          <w:r w:rsidR="007C43F3" w:rsidRPr="007255E2" w:rsidDel="00FF6818">
            <w:rPr>
              <w:rFonts w:ascii="Times New Roman" w:hAnsi="Times New Roman" w:cs="Times New Roman"/>
              <w:b/>
              <w:sz w:val="28"/>
              <w:szCs w:val="28"/>
              <w:highlight w:val="yellow"/>
              <w:rPrChange w:id="298" w:author="Admin" w:date="2025-03-28T10:45:00Z">
                <w:rPr>
                  <w:rFonts w:ascii="Times New Roman" w:hAnsi="Times New Roman" w:cs="Times New Roman"/>
                  <w:b/>
                  <w:sz w:val="28"/>
                  <w:szCs w:val="28"/>
                </w:rPr>
              </w:rPrChange>
            </w:rPr>
            <w:delText>bởi đấy là cái nền để mình thiết kế các quy định cụ thể tại dự thảo Luật</w:delText>
          </w:r>
        </w:del>
      </w:ins>
      <w:ins w:id="299" w:author="Admin" w:date="2025-03-28T10:45:00Z">
        <w:del w:id="300" w:author="Microsoft Office User" w:date="2025-03-28T14:20:00Z">
          <w:r w:rsidR="007255E2" w:rsidRPr="007255E2" w:rsidDel="00FF6818">
            <w:rPr>
              <w:rFonts w:ascii="Times New Roman" w:hAnsi="Times New Roman" w:cs="Times New Roman"/>
              <w:b/>
              <w:sz w:val="28"/>
              <w:szCs w:val="28"/>
              <w:highlight w:val="yellow"/>
              <w:rPrChange w:id="301" w:author="Admin" w:date="2025-03-28T10:45:00Z">
                <w:rPr>
                  <w:rFonts w:ascii="Times New Roman" w:hAnsi="Times New Roman" w:cs="Times New Roman"/>
                  <w:b/>
                  <w:sz w:val="28"/>
                  <w:szCs w:val="28"/>
                </w:rPr>
              </w:rPrChange>
            </w:rPr>
            <w:delText xml:space="preserve"> hay coi đây là mới</w:delText>
          </w:r>
        </w:del>
      </w:ins>
    </w:p>
    <w:p w14:paraId="280329E8" w14:textId="1AE4C92B" w:rsidR="0009379E" w:rsidRPr="00CF4369" w:rsidRDefault="0009379E">
      <w:pPr>
        <w:spacing w:before="80" w:after="80" w:line="264"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F57790" w:rsidRPr="00DD7774">
        <w:rPr>
          <w:rFonts w:ascii="Times New Roman" w:hAnsi="Times New Roman" w:cs="Times New Roman"/>
          <w:sz w:val="28"/>
          <w:szCs w:val="28"/>
        </w:rPr>
        <w:t xml:space="preserve"> </w:t>
      </w:r>
      <w:r>
        <w:rPr>
          <w:rFonts w:ascii="Times New Roman" w:hAnsi="Times New Roman" w:cs="Times New Roman"/>
          <w:sz w:val="28"/>
          <w:szCs w:val="28"/>
        </w:rPr>
        <w:t xml:space="preserve">Với mục tiêu hoàn thiện các quy định </w:t>
      </w:r>
      <w:r w:rsidR="00F57790" w:rsidRPr="00DD7774">
        <w:rPr>
          <w:rFonts w:ascii="Times New Roman" w:hAnsi="Times New Roman" w:cs="Times New Roman"/>
          <w:sz w:val="28"/>
          <w:szCs w:val="28"/>
        </w:rPr>
        <w:t>tại Luật để nâng cao hiệu lực trong thực thi pháp luật</w:t>
      </w:r>
      <w:r>
        <w:rPr>
          <w:rFonts w:ascii="Times New Roman" w:hAnsi="Times New Roman" w:cs="Times New Roman"/>
          <w:sz w:val="28"/>
          <w:szCs w:val="28"/>
        </w:rPr>
        <w:t xml:space="preserve">, </w:t>
      </w:r>
      <w:r w:rsidR="00F57790" w:rsidRPr="00F57790">
        <w:rPr>
          <w:rFonts w:ascii="Times New Roman" w:hAnsi="Times New Roman" w:cs="Times New Roman"/>
          <w:sz w:val="28"/>
          <w:szCs w:val="28"/>
        </w:rPr>
        <w:t xml:space="preserve">đảm bảo thống nhất </w:t>
      </w:r>
      <w:r>
        <w:rPr>
          <w:rFonts w:ascii="Times New Roman" w:hAnsi="Times New Roman" w:cs="Times New Roman"/>
          <w:sz w:val="28"/>
          <w:szCs w:val="28"/>
        </w:rPr>
        <w:t>cách hiểu và triển khai trên thực tiễn</w:t>
      </w:r>
      <w:r w:rsidR="00C85E62">
        <w:rPr>
          <w:rFonts w:ascii="Times New Roman" w:hAnsi="Times New Roman" w:cs="Times New Roman"/>
          <w:sz w:val="28"/>
          <w:szCs w:val="28"/>
        </w:rPr>
        <w:t xml:space="preserve">, làm rõ </w:t>
      </w:r>
      <w:r w:rsidR="00B27E47">
        <w:rPr>
          <w:rFonts w:ascii="Times New Roman" w:hAnsi="Times New Roman" w:cs="Times New Roman"/>
          <w:sz w:val="28"/>
          <w:szCs w:val="28"/>
        </w:rPr>
        <w:t>trách nhiệm của các cơ quan quản lý nhà nước về chia sẻ, tích hợp dữ liệu</w:t>
      </w:r>
      <w:r>
        <w:rPr>
          <w:rFonts w:ascii="Times New Roman" w:hAnsi="Times New Roman" w:cs="Times New Roman"/>
          <w:sz w:val="28"/>
          <w:szCs w:val="28"/>
        </w:rPr>
        <w:t xml:space="preserve"> </w:t>
      </w:r>
      <w:r w:rsidR="00F57790" w:rsidRPr="00F57790">
        <w:rPr>
          <w:rFonts w:ascii="Times New Roman" w:hAnsi="Times New Roman" w:cs="Times New Roman"/>
          <w:sz w:val="28"/>
          <w:szCs w:val="28"/>
        </w:rPr>
        <w:t>về thành lập, tổ chức quản lý và hoạt động của các doanh nghiệp</w:t>
      </w:r>
      <w:r>
        <w:rPr>
          <w:rFonts w:ascii="Times New Roman" w:hAnsi="Times New Roman" w:cs="Times New Roman"/>
          <w:sz w:val="28"/>
          <w:szCs w:val="28"/>
        </w:rPr>
        <w:t>,</w:t>
      </w:r>
      <w:r w:rsidR="007D1169">
        <w:rPr>
          <w:rFonts w:ascii="Times New Roman" w:hAnsi="Times New Roman" w:cs="Times New Roman"/>
          <w:sz w:val="28"/>
          <w:szCs w:val="28"/>
        </w:rPr>
        <w:t xml:space="preserve"> </w:t>
      </w:r>
      <w:r>
        <w:rPr>
          <w:rFonts w:ascii="Times New Roman" w:hAnsi="Times New Roman" w:cs="Times New Roman"/>
          <w:sz w:val="28"/>
          <w:szCs w:val="28"/>
        </w:rPr>
        <w:t>Điều 1 Luật Doanh nghiệp sửa đổi, bổ sung một số điều của Luật Doanh nghiệp</w:t>
      </w:r>
      <w:ins w:id="302" w:author="Admin" w:date="2025-03-28T10:36:00Z">
        <w:r w:rsidR="00525BED">
          <w:rPr>
            <w:rFonts w:ascii="Times New Roman" w:hAnsi="Times New Roman" w:cs="Times New Roman"/>
            <w:sz w:val="28"/>
            <w:szCs w:val="28"/>
          </w:rPr>
          <w:t xml:space="preserve"> năm 2020</w:t>
        </w:r>
      </w:ins>
      <w:r>
        <w:rPr>
          <w:rFonts w:ascii="Times New Roman" w:hAnsi="Times New Roman" w:cs="Times New Roman"/>
          <w:sz w:val="28"/>
          <w:szCs w:val="28"/>
        </w:rPr>
        <w:t xml:space="preserve"> như </w:t>
      </w:r>
      <w:r w:rsidRPr="00CF4369">
        <w:rPr>
          <w:rFonts w:ascii="Times New Roman" w:hAnsi="Times New Roman" w:cs="Times New Roman"/>
          <w:sz w:val="28"/>
          <w:szCs w:val="28"/>
        </w:rPr>
        <w:t xml:space="preserve">sau: </w:t>
      </w:r>
    </w:p>
    <w:p w14:paraId="1F03E216" w14:textId="3C3108F6" w:rsidR="00BB498D" w:rsidRDefault="0009379E" w:rsidP="00DD7774">
      <w:pPr>
        <w:spacing w:before="40" w:after="40" w:line="264" w:lineRule="auto"/>
        <w:ind w:firstLine="709"/>
        <w:jc w:val="both"/>
        <w:rPr>
          <w:ins w:id="303" w:author="Microsoft Office User" w:date="2025-03-28T14:29:00Z"/>
          <w:rFonts w:ascii="Times New Roman" w:hAnsi="Times New Roman" w:cs="Times New Roman"/>
          <w:sz w:val="28"/>
          <w:szCs w:val="28"/>
        </w:rPr>
      </w:pPr>
      <w:r w:rsidRPr="00CF4369">
        <w:rPr>
          <w:rFonts w:ascii="Times New Roman" w:hAnsi="Times New Roman" w:cs="Times New Roman"/>
          <w:sz w:val="28"/>
          <w:szCs w:val="28"/>
        </w:rPr>
        <w:t xml:space="preserve">- </w:t>
      </w:r>
      <w:r w:rsidR="006939D1" w:rsidRPr="00DD7774">
        <w:rPr>
          <w:rFonts w:ascii="Times New Roman" w:hAnsi="Times New Roman" w:cs="Times New Roman"/>
          <w:sz w:val="28"/>
          <w:szCs w:val="28"/>
        </w:rPr>
        <w:t>Sửa đổi Điều 3 bổ sung nội dung: “Việc thành lập, tổ chức quản lý, tổ chức lại, giải thể và hoạt động có liên quan của doanh nghiệp áp dụng theo quy định của Luật Doanh nghiệp</w:t>
      </w:r>
      <w:r w:rsidR="0078303E" w:rsidRPr="00DD7774">
        <w:rPr>
          <w:rFonts w:ascii="Times New Roman" w:hAnsi="Times New Roman" w:cs="Times New Roman"/>
          <w:sz w:val="28"/>
          <w:szCs w:val="28"/>
        </w:rPr>
        <w:t>”</w:t>
      </w:r>
      <w:r w:rsidR="006939D1" w:rsidRPr="00DD7774">
        <w:rPr>
          <w:rFonts w:ascii="Times New Roman" w:hAnsi="Times New Roman" w:cs="Times New Roman"/>
          <w:sz w:val="28"/>
          <w:szCs w:val="28"/>
        </w:rPr>
        <w:t xml:space="preserve"> để làm rõ, thống nhất cách hiểu trong việc áp dụng Luật Doanh nghiệp </w:t>
      </w:r>
      <w:r w:rsidR="0078303E" w:rsidRPr="00DD7774">
        <w:rPr>
          <w:rFonts w:ascii="Times New Roman" w:hAnsi="Times New Roman" w:cs="Times New Roman"/>
          <w:sz w:val="28"/>
          <w:szCs w:val="28"/>
        </w:rPr>
        <w:t>và pháp luật chuyên ngành.</w:t>
      </w:r>
      <w:r w:rsidR="00D76E83">
        <w:rPr>
          <w:rFonts w:ascii="Times New Roman" w:hAnsi="Times New Roman" w:cs="Times New Roman"/>
          <w:sz w:val="28"/>
          <w:szCs w:val="28"/>
        </w:rPr>
        <w:t xml:space="preserve"> Đồng thời, s</w:t>
      </w:r>
      <w:r w:rsidR="00D76E83" w:rsidRPr="00C015DF">
        <w:rPr>
          <w:rFonts w:ascii="Times New Roman" w:hAnsi="Times New Roman" w:cs="Times New Roman"/>
          <w:sz w:val="28"/>
          <w:szCs w:val="28"/>
        </w:rPr>
        <w:t xml:space="preserve">ửa đổi, bổ sung </w:t>
      </w:r>
      <w:ins w:id="304" w:author="Microsoft Office User" w:date="2025-03-31T14:44:00Z">
        <w:r w:rsidR="00C940B1">
          <w:rPr>
            <w:rFonts w:ascii="Times New Roman" w:hAnsi="Times New Roman" w:cs="Times New Roman"/>
            <w:sz w:val="28"/>
            <w:szCs w:val="28"/>
          </w:rPr>
          <w:t xml:space="preserve">khoản </w:t>
        </w:r>
      </w:ins>
      <w:r w:rsidR="00D76E83" w:rsidRPr="00C015DF">
        <w:rPr>
          <w:rFonts w:ascii="Times New Roman" w:hAnsi="Times New Roman" w:cs="Times New Roman"/>
          <w:sz w:val="28"/>
          <w:szCs w:val="28"/>
        </w:rPr>
        <w:t>3 Điều 215 để bổ sung quy định trường hợp doanh nghiệp được thành lập và hoạt động theo luật chuyên ngành thì cơ quan cấp đăng ký có trách nhiệm tích hợp, chia sẻ, cập nhật thông tin về đăng ký doanh nghiệp với Hệ thống thông tin quốc gia về đăng ký doanh nghiệp</w:t>
      </w:r>
      <w:ins w:id="305" w:author="Microsoft Office User" w:date="2025-03-28T14:29:00Z">
        <w:r w:rsidR="00BB498D" w:rsidRPr="00BB498D">
          <w:rPr>
            <w:rFonts w:ascii="Times New Roman" w:hAnsi="Times New Roman" w:cs="Times New Roman"/>
            <w:sz w:val="28"/>
            <w:szCs w:val="28"/>
            <w:rPrChange w:id="306" w:author="Microsoft Office User" w:date="2025-03-28T14:29:00Z">
              <w:rPr>
                <w:sz w:val="28"/>
                <w:szCs w:val="28"/>
              </w:rPr>
            </w:rPrChange>
          </w:rPr>
          <w:t xml:space="preserve"> nhằm </w:t>
        </w:r>
      </w:ins>
      <w:del w:id="307" w:author="Microsoft Office User" w:date="2025-03-28T14:29:00Z">
        <w:r w:rsidR="00D76E83" w:rsidRPr="00C015DF" w:rsidDel="00BB498D">
          <w:rPr>
            <w:rFonts w:ascii="Times New Roman" w:hAnsi="Times New Roman" w:cs="Times New Roman"/>
            <w:sz w:val="28"/>
            <w:szCs w:val="28"/>
          </w:rPr>
          <w:delText>.</w:delText>
        </w:r>
      </w:del>
      <w:ins w:id="308" w:author="Microsoft Office User" w:date="2025-03-28T14:29:00Z">
        <w:r w:rsidR="00BB498D" w:rsidRPr="00BB498D">
          <w:rPr>
            <w:rFonts w:ascii="Times New Roman" w:hAnsi="Times New Roman" w:cs="Times New Roman"/>
            <w:sz w:val="28"/>
            <w:szCs w:val="28"/>
            <w:rPrChange w:id="309" w:author="Microsoft Office User" w:date="2025-03-28T14:29:00Z">
              <w:rPr>
                <w:sz w:val="28"/>
                <w:szCs w:val="28"/>
              </w:rPr>
            </w:rPrChange>
          </w:rPr>
          <w:t>không tạo thêm thủ tục hành chính cho người dân và doanh nghiệp do sử dụng dữ liệu từ các cơ sở dữ liệu sẵn có của các Bộ, ngành</w:t>
        </w:r>
        <w:r w:rsidR="00BB498D" w:rsidRPr="00BB498D">
          <w:rPr>
            <w:rFonts w:ascii="Times New Roman" w:hAnsi="Times New Roman" w:cs="Times New Roman"/>
            <w:sz w:val="28"/>
            <w:szCs w:val="28"/>
          </w:rPr>
          <w:t xml:space="preserve">; </w:t>
        </w:r>
        <w:r w:rsidR="00BB498D">
          <w:rPr>
            <w:rFonts w:ascii="Times New Roman" w:hAnsi="Times New Roman" w:cs="Times New Roman"/>
            <w:sz w:val="28"/>
            <w:szCs w:val="28"/>
          </w:rPr>
          <w:t xml:space="preserve">đồng thời </w:t>
        </w:r>
        <w:r w:rsidR="00BB498D">
          <w:rPr>
            <w:rFonts w:ascii="Times New Roman" w:hAnsi="Times New Roman" w:cs="Times New Roman"/>
            <w:sz w:val="28"/>
            <w:szCs w:val="28"/>
          </w:rPr>
          <w:lastRenderedPageBreak/>
          <w:t xml:space="preserve">phù hợp với </w:t>
        </w:r>
        <w:r w:rsidR="00BB498D" w:rsidRPr="00BB498D">
          <w:rPr>
            <w:rFonts w:ascii="Times New Roman" w:hAnsi="Times New Roman" w:cs="Times New Roman"/>
            <w:sz w:val="28"/>
            <w:szCs w:val="28"/>
            <w:rPrChange w:id="310" w:author="Microsoft Office User" w:date="2025-03-28T14:29:00Z">
              <w:rPr>
                <w:sz w:val="28"/>
                <w:szCs w:val="28"/>
              </w:rPr>
            </w:rPrChange>
          </w:rPr>
          <w:t>thông lệ tốt của các nước trên thế giới như Hàn quốc, Singapore, Malaysia, Úc ...</w:t>
        </w:r>
      </w:ins>
    </w:p>
    <w:p w14:paraId="6DC292CF" w14:textId="73051CD6" w:rsidR="00BB498D" w:rsidRPr="00BB498D" w:rsidDel="00BB498D" w:rsidRDefault="00BB498D" w:rsidP="00BB498D">
      <w:pPr>
        <w:spacing w:before="40" w:after="40" w:line="264" w:lineRule="auto"/>
        <w:ind w:firstLine="709"/>
        <w:jc w:val="both"/>
        <w:rPr>
          <w:del w:id="311" w:author="Microsoft Office User" w:date="2025-03-28T14:29:00Z"/>
          <w:rFonts w:ascii="Times New Roman" w:hAnsi="Times New Roman"/>
          <w:sz w:val="28"/>
          <w:szCs w:val="28"/>
        </w:rPr>
      </w:pPr>
      <w:ins w:id="312" w:author="Microsoft Office User" w:date="2025-03-28T14:29:00Z">
        <w:r w:rsidRPr="00BB498D" w:rsidDel="00BB498D">
          <w:rPr>
            <w:rFonts w:ascii="Times New Roman" w:hAnsi="Times New Roman"/>
            <w:sz w:val="28"/>
            <w:szCs w:val="28"/>
          </w:rPr>
          <w:t xml:space="preserve"> </w:t>
        </w:r>
      </w:ins>
    </w:p>
    <w:p w14:paraId="7E302A73" w14:textId="02F3FEBC" w:rsidR="0078303E" w:rsidRPr="00DD7774" w:rsidRDefault="00F57790" w:rsidP="00DD7774">
      <w:pPr>
        <w:spacing w:before="40" w:after="40" w:line="264" w:lineRule="auto"/>
        <w:ind w:firstLine="709"/>
        <w:jc w:val="both"/>
        <w:rPr>
          <w:rFonts w:ascii="Times New Roman" w:hAnsi="Times New Roman" w:cs="Times New Roman"/>
          <w:sz w:val="28"/>
          <w:szCs w:val="28"/>
        </w:rPr>
      </w:pPr>
      <w:r w:rsidRPr="00CF4369">
        <w:rPr>
          <w:rFonts w:ascii="Times New Roman" w:hAnsi="Times New Roman" w:cs="Times New Roman"/>
          <w:sz w:val="28"/>
          <w:szCs w:val="28"/>
        </w:rPr>
        <w:t xml:space="preserve">- </w:t>
      </w:r>
      <w:r w:rsidR="0078303E" w:rsidRPr="00DD7774">
        <w:rPr>
          <w:rFonts w:ascii="Times New Roman" w:hAnsi="Times New Roman" w:cs="Times New Roman"/>
          <w:sz w:val="28"/>
          <w:szCs w:val="28"/>
        </w:rPr>
        <w:t>Sửa đổi khoản 5</w:t>
      </w:r>
      <w:ins w:id="313" w:author="Microsoft Office User" w:date="2025-04-04T13:19:00Z">
        <w:r w:rsidR="00AD7C88">
          <w:rPr>
            <w:rFonts w:ascii="Times New Roman" w:hAnsi="Times New Roman" w:cs="Times New Roman"/>
            <w:sz w:val="28"/>
            <w:szCs w:val="28"/>
          </w:rPr>
          <w:t>, 14</w:t>
        </w:r>
      </w:ins>
      <w:r w:rsidR="0078303E" w:rsidRPr="00DD7774">
        <w:rPr>
          <w:rFonts w:ascii="Times New Roman" w:hAnsi="Times New Roman" w:cs="Times New Roman"/>
          <w:sz w:val="28"/>
          <w:szCs w:val="28"/>
        </w:rPr>
        <w:t xml:space="preserve"> Điều 4 làm rõ thêm khái niệm về cổ tức</w:t>
      </w:r>
      <w:ins w:id="314" w:author="Microsoft Office User" w:date="2025-04-04T13:19:00Z">
        <w:r w:rsidR="00AD7C88">
          <w:rPr>
            <w:rFonts w:ascii="Times New Roman" w:hAnsi="Times New Roman" w:cs="Times New Roman"/>
            <w:sz w:val="28"/>
            <w:szCs w:val="28"/>
          </w:rPr>
          <w:t xml:space="preserve">, giá trị </w:t>
        </w:r>
      </w:ins>
      <w:ins w:id="315" w:author="Microsoft Office User" w:date="2025-04-04T13:20:00Z">
        <w:r w:rsidR="00AD7C88">
          <w:rPr>
            <w:rFonts w:ascii="Times New Roman" w:hAnsi="Times New Roman" w:cs="Times New Roman"/>
            <w:sz w:val="28"/>
            <w:szCs w:val="28"/>
          </w:rPr>
          <w:t>thị trường của phần vốn góp, thị phần</w:t>
        </w:r>
      </w:ins>
      <w:r w:rsidR="0078303E" w:rsidRPr="00DD7774">
        <w:rPr>
          <w:rFonts w:ascii="Times New Roman" w:hAnsi="Times New Roman" w:cs="Times New Roman"/>
          <w:sz w:val="28"/>
          <w:szCs w:val="28"/>
        </w:rPr>
        <w:t xml:space="preserve"> để phù hợp với các khái niệm trong Báo cáo tài chính của doanh nghiệp, phù hợp với thực tiễn triển khai</w:t>
      </w:r>
      <w:r w:rsidR="0078303E" w:rsidRPr="00C940B1">
        <w:rPr>
          <w:rFonts w:ascii="Times New Roman" w:hAnsi="Times New Roman" w:cs="Times New Roman"/>
          <w:sz w:val="28"/>
          <w:szCs w:val="28"/>
          <w:vertAlign w:val="superscript"/>
          <w:rPrChange w:id="316" w:author="Microsoft Office User" w:date="2025-03-31T14:45:00Z">
            <w:rPr>
              <w:rFonts w:ascii="Times New Roman" w:hAnsi="Times New Roman" w:cs="Times New Roman"/>
              <w:sz w:val="28"/>
              <w:szCs w:val="28"/>
            </w:rPr>
          </w:rPrChange>
        </w:rPr>
        <w:footnoteReference w:id="5"/>
      </w:r>
      <w:ins w:id="317" w:author="Microsoft Office User" w:date="2025-04-04T13:20:00Z">
        <w:r w:rsidR="00AD7C88">
          <w:rPr>
            <w:rFonts w:ascii="Times New Roman" w:hAnsi="Times New Roman" w:cs="Times New Roman"/>
            <w:sz w:val="28"/>
            <w:szCs w:val="28"/>
          </w:rPr>
          <w:t xml:space="preserve"> và đ</w:t>
        </w:r>
        <w:r w:rsidR="00AD7C88" w:rsidRPr="00AD7C88">
          <w:rPr>
            <w:rFonts w:ascii="Times New Roman" w:hAnsi="Times New Roman" w:cs="Times New Roman"/>
            <w:sz w:val="28"/>
            <w:szCs w:val="28"/>
            <w:rPrChange w:id="318" w:author="Microsoft Office User" w:date="2025-04-04T13:20:00Z">
              <w:rPr>
                <w:bCs/>
                <w:color w:val="000000"/>
                <w:highlight w:val="green"/>
              </w:rPr>
            </w:rPrChange>
          </w:rPr>
          <w:t>ể làm rõ giá trị thực của cổ phiếu, tránh trường hợp cổ phiếu bị thao túng để điều chỉnh giá tăng cao hoặc thấp.</w:t>
        </w:r>
      </w:ins>
      <w:del w:id="319" w:author="Microsoft Office User" w:date="2025-04-04T13:20:00Z">
        <w:r w:rsidR="0078303E" w:rsidRPr="00DD7774" w:rsidDel="00AD7C88">
          <w:rPr>
            <w:rFonts w:ascii="Times New Roman" w:hAnsi="Times New Roman" w:cs="Times New Roman"/>
            <w:sz w:val="28"/>
            <w:szCs w:val="28"/>
          </w:rPr>
          <w:delText>.</w:delText>
        </w:r>
      </w:del>
    </w:p>
    <w:p w14:paraId="123332CA" w14:textId="37539548" w:rsidR="0078303E" w:rsidRPr="00DD7774" w:rsidRDefault="0078303E" w:rsidP="00DD7774">
      <w:pPr>
        <w:spacing w:before="40" w:after="40" w:line="264" w:lineRule="auto"/>
        <w:ind w:firstLine="709"/>
        <w:jc w:val="both"/>
        <w:rPr>
          <w:rFonts w:ascii="Times New Roman" w:hAnsi="Times New Roman" w:cs="Times New Roman"/>
          <w:sz w:val="28"/>
          <w:szCs w:val="28"/>
        </w:rPr>
      </w:pPr>
      <w:r w:rsidRPr="00DD7774">
        <w:rPr>
          <w:rFonts w:ascii="Times New Roman" w:hAnsi="Times New Roman" w:cs="Times New Roman"/>
          <w:sz w:val="28"/>
          <w:szCs w:val="28"/>
        </w:rPr>
        <w:t>- Sửa đổi khoản 16 Điều 4 không quy định giấy tờ pháp lý của cá nhân bao gồm chứng minh thư nhân dân do hiện nay không còn sử dụng Giấy Chứng minh nhân dân trong thực tế.</w:t>
      </w:r>
    </w:p>
    <w:p w14:paraId="5986F7A8" w14:textId="6C599312" w:rsidR="0078303E" w:rsidRPr="00DD7774" w:rsidRDefault="0078303E" w:rsidP="00DD7774">
      <w:pPr>
        <w:spacing w:before="40" w:after="40" w:line="264" w:lineRule="auto"/>
        <w:ind w:firstLine="709"/>
        <w:jc w:val="both"/>
        <w:rPr>
          <w:rFonts w:ascii="Times New Roman" w:hAnsi="Times New Roman" w:cs="Times New Roman"/>
          <w:sz w:val="28"/>
          <w:szCs w:val="28"/>
        </w:rPr>
      </w:pPr>
      <w:r w:rsidRPr="00DD7774">
        <w:rPr>
          <w:rFonts w:ascii="Times New Roman" w:hAnsi="Times New Roman" w:cs="Times New Roman"/>
          <w:sz w:val="28"/>
          <w:szCs w:val="28"/>
        </w:rPr>
        <w:t>- B</w:t>
      </w:r>
      <w:r w:rsidR="00D76E83">
        <w:rPr>
          <w:rFonts w:ascii="Times New Roman" w:hAnsi="Times New Roman" w:cs="Times New Roman"/>
          <w:sz w:val="28"/>
          <w:szCs w:val="28"/>
        </w:rPr>
        <w:t>ổ</w:t>
      </w:r>
      <w:r w:rsidRPr="00DD7774">
        <w:rPr>
          <w:rFonts w:ascii="Times New Roman" w:hAnsi="Times New Roman" w:cs="Times New Roman"/>
          <w:sz w:val="28"/>
          <w:szCs w:val="28"/>
        </w:rPr>
        <w:t xml:space="preserve"> sung khoản 35, 36, 37, 38, 39 Điề</w:t>
      </w:r>
      <w:r w:rsidR="00D76E83">
        <w:rPr>
          <w:rFonts w:ascii="Times New Roman" w:hAnsi="Times New Roman" w:cs="Times New Roman"/>
          <w:sz w:val="28"/>
          <w:szCs w:val="28"/>
        </w:rPr>
        <w:t>u 4</w:t>
      </w:r>
      <w:r w:rsidRPr="00DD7774">
        <w:rPr>
          <w:rFonts w:ascii="Times New Roman" w:hAnsi="Times New Roman" w:cs="Times New Roman"/>
          <w:sz w:val="28"/>
          <w:szCs w:val="28"/>
        </w:rPr>
        <w:t xml:space="preserve"> </w:t>
      </w:r>
      <w:r w:rsidR="00D76E83">
        <w:rPr>
          <w:rFonts w:ascii="Times New Roman" w:hAnsi="Times New Roman" w:cs="Times New Roman"/>
          <w:sz w:val="28"/>
          <w:szCs w:val="28"/>
        </w:rPr>
        <w:t xml:space="preserve">giải thích một </w:t>
      </w:r>
      <w:r w:rsidR="00CF4369" w:rsidRPr="00F57790">
        <w:rPr>
          <w:rFonts w:ascii="Times New Roman" w:hAnsi="Times New Roman" w:cs="Times New Roman"/>
          <w:sz w:val="28"/>
          <w:szCs w:val="28"/>
        </w:rPr>
        <w:t>số khái niệm, từ ngữ trong Luật để không còn tình trạng có các cách hiểu khác nhau.</w:t>
      </w:r>
      <w:r w:rsidR="00CF4369">
        <w:rPr>
          <w:rFonts w:ascii="Times New Roman" w:hAnsi="Times New Roman" w:cs="Times New Roman"/>
          <w:sz w:val="28"/>
          <w:szCs w:val="28"/>
        </w:rPr>
        <w:t xml:space="preserve"> Theo đó, Luật đã </w:t>
      </w:r>
      <w:r w:rsidRPr="00DD7774">
        <w:rPr>
          <w:rFonts w:ascii="Times New Roman" w:hAnsi="Times New Roman" w:cs="Times New Roman"/>
          <w:sz w:val="28"/>
          <w:szCs w:val="28"/>
        </w:rPr>
        <w:t>quy định rõ</w:t>
      </w:r>
      <w:r w:rsidR="00CF4369">
        <w:rPr>
          <w:rFonts w:ascii="Times New Roman" w:hAnsi="Times New Roman" w:cs="Times New Roman"/>
          <w:sz w:val="28"/>
          <w:szCs w:val="28"/>
        </w:rPr>
        <w:t>:</w:t>
      </w:r>
      <w:r w:rsidRPr="00DD7774">
        <w:rPr>
          <w:rFonts w:ascii="Times New Roman" w:hAnsi="Times New Roman" w:cs="Times New Roman"/>
          <w:sz w:val="28"/>
          <w:szCs w:val="28"/>
        </w:rPr>
        <w:t xml:space="preserve"> khái niệm về kê khai khống vốn điều lệ nhằm có cơ sở xử lý các hành vi sai phạm này trong thực tiễn; </w:t>
      </w:r>
      <w:r w:rsidR="00CF4369">
        <w:rPr>
          <w:rFonts w:ascii="Times New Roman" w:hAnsi="Times New Roman" w:cs="Times New Roman"/>
          <w:sz w:val="28"/>
          <w:szCs w:val="28"/>
        </w:rPr>
        <w:t xml:space="preserve">khái niệm </w:t>
      </w:r>
      <w:r w:rsidRPr="00DD7774">
        <w:rPr>
          <w:rFonts w:ascii="Times New Roman" w:hAnsi="Times New Roman" w:cs="Times New Roman"/>
          <w:sz w:val="28"/>
          <w:szCs w:val="28"/>
        </w:rPr>
        <w:t>về tình trạng pháp lý của doanh nghiệp để phục vụ công tác quản lý đăng ký doanh nghiệp của cơ quan đăng ký kinh doanh</w:t>
      </w:r>
      <w:r w:rsidR="00D76E83">
        <w:rPr>
          <w:rFonts w:ascii="Times New Roman" w:hAnsi="Times New Roman" w:cs="Times New Roman"/>
          <w:sz w:val="28"/>
          <w:szCs w:val="28"/>
        </w:rPr>
        <w:t xml:space="preserve"> và giám sát của cơ quan nhà nước</w:t>
      </w:r>
      <w:r w:rsidRPr="00DD7774">
        <w:rPr>
          <w:rFonts w:ascii="Times New Roman" w:hAnsi="Times New Roman" w:cs="Times New Roman"/>
          <w:sz w:val="28"/>
          <w:szCs w:val="28"/>
        </w:rPr>
        <w:t xml:space="preserve">; </w:t>
      </w:r>
      <w:r w:rsidR="00CF4369">
        <w:rPr>
          <w:rFonts w:ascii="Times New Roman" w:hAnsi="Times New Roman" w:cs="Times New Roman"/>
          <w:sz w:val="28"/>
          <w:szCs w:val="28"/>
        </w:rPr>
        <w:t xml:space="preserve">khái niệm </w:t>
      </w:r>
      <w:r w:rsidRPr="00DD7774">
        <w:rPr>
          <w:rFonts w:ascii="Times New Roman" w:hAnsi="Times New Roman" w:cs="Times New Roman"/>
          <w:sz w:val="28"/>
          <w:szCs w:val="28"/>
        </w:rPr>
        <w:t xml:space="preserve">về chủ sở hữu hưởng lợi để phù hợp với cam kết của Chính phủ Việt Nam về phòng, chống rửa tiền, tài trợ khủng bố và tài trợ phổ biến vũ khí hủy diệt hàng loạt; </w:t>
      </w:r>
      <w:r w:rsidR="00CF4369">
        <w:rPr>
          <w:rFonts w:ascii="Times New Roman" w:hAnsi="Times New Roman" w:cs="Times New Roman"/>
          <w:sz w:val="28"/>
          <w:szCs w:val="28"/>
        </w:rPr>
        <w:t xml:space="preserve">khái niệm </w:t>
      </w:r>
      <w:r w:rsidRPr="00DD7774">
        <w:rPr>
          <w:rFonts w:ascii="Times New Roman" w:hAnsi="Times New Roman" w:cs="Times New Roman"/>
          <w:sz w:val="28"/>
          <w:szCs w:val="28"/>
        </w:rPr>
        <w:t>về “quyền chi phối” và “sở hữu gián tiếp” để thuận lợi trong thực tiễn áp dụng Luật Doanh nghiệp.</w:t>
      </w:r>
    </w:p>
    <w:p w14:paraId="79E5BEDA" w14:textId="3DF5B4DD" w:rsidR="001F17F5" w:rsidRDefault="00A95461"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Sửa câu chữ và kỹ thuật tại một số điều, khoản để không quy định các nội dung </w:t>
      </w:r>
      <w:r w:rsidR="001F17F5">
        <w:rPr>
          <w:rFonts w:ascii="Times New Roman" w:hAnsi="Times New Roman" w:cs="Times New Roman"/>
          <w:sz w:val="28"/>
          <w:szCs w:val="28"/>
        </w:rPr>
        <w:t xml:space="preserve">không còn </w:t>
      </w:r>
      <w:r>
        <w:rPr>
          <w:rFonts w:ascii="Times New Roman" w:hAnsi="Times New Roman" w:cs="Times New Roman"/>
          <w:sz w:val="28"/>
          <w:szCs w:val="28"/>
        </w:rPr>
        <w:t>phù hợp thực tiễn doanh nghiệp</w:t>
      </w:r>
      <w:r w:rsidR="00D76E83">
        <w:rPr>
          <w:rFonts w:ascii="Times New Roman" w:hAnsi="Times New Roman" w:cs="Times New Roman"/>
          <w:sz w:val="28"/>
          <w:szCs w:val="28"/>
        </w:rPr>
        <w:t>, đảm bảo tính nhất quán, rõ nghĩa và dễ dẫn chiếu</w:t>
      </w:r>
      <w:r>
        <w:rPr>
          <w:rFonts w:ascii="Times New Roman" w:hAnsi="Times New Roman" w:cs="Times New Roman"/>
          <w:sz w:val="28"/>
          <w:szCs w:val="28"/>
        </w:rPr>
        <w:t xml:space="preserve"> (</w:t>
      </w:r>
      <w:r w:rsidR="001F17F5">
        <w:rPr>
          <w:rFonts w:ascii="Times New Roman" w:hAnsi="Times New Roman" w:cs="Times New Roman"/>
          <w:sz w:val="28"/>
          <w:szCs w:val="28"/>
        </w:rPr>
        <w:t xml:space="preserve">ví dụ: </w:t>
      </w:r>
      <w:r>
        <w:rPr>
          <w:rFonts w:ascii="Times New Roman" w:hAnsi="Times New Roman" w:cs="Times New Roman"/>
          <w:sz w:val="28"/>
          <w:szCs w:val="28"/>
        </w:rPr>
        <w:t>bỏ thông tin về số fax của doanh nghiệp tại Điều 42</w:t>
      </w:r>
      <w:r w:rsidR="001F17F5">
        <w:rPr>
          <w:rFonts w:ascii="Times New Roman" w:hAnsi="Times New Roman" w:cs="Times New Roman"/>
          <w:sz w:val="28"/>
          <w:szCs w:val="28"/>
        </w:rPr>
        <w:t xml:space="preserve">, cập nhật lại thông tin </w:t>
      </w:r>
      <w:r w:rsidR="001F17F5" w:rsidRPr="001F17F5">
        <w:rPr>
          <w:rFonts w:ascii="Times New Roman" w:hAnsi="Times New Roman" w:cs="Times New Roman"/>
          <w:sz w:val="28"/>
          <w:szCs w:val="28"/>
        </w:rPr>
        <w:t xml:space="preserve">tại </w:t>
      </w:r>
      <w:r w:rsidR="001F17F5" w:rsidRPr="00DD7774">
        <w:rPr>
          <w:rFonts w:ascii="Times New Roman" w:hAnsi="Times New Roman" w:cs="Times New Roman"/>
          <w:color w:val="000000"/>
          <w:sz w:val="28"/>
          <w:szCs w:val="28"/>
        </w:rPr>
        <w:t>điểm a khoản 2 Điều 92</w:t>
      </w:r>
      <w:r>
        <w:rPr>
          <w:rFonts w:ascii="Times New Roman" w:hAnsi="Times New Roman" w:cs="Times New Roman"/>
          <w:sz w:val="28"/>
          <w:szCs w:val="28"/>
        </w:rPr>
        <w:t xml:space="preserve">), làm rõ cụ thể hơn các quy định </w:t>
      </w:r>
      <w:r w:rsidR="001F17F5">
        <w:rPr>
          <w:rFonts w:ascii="Times New Roman" w:hAnsi="Times New Roman" w:cs="Times New Roman"/>
          <w:sz w:val="28"/>
          <w:szCs w:val="28"/>
        </w:rPr>
        <w:t xml:space="preserve">tại Luật (ví dụ: </w:t>
      </w:r>
      <w:r>
        <w:rPr>
          <w:rFonts w:ascii="Times New Roman" w:hAnsi="Times New Roman" w:cs="Times New Roman"/>
          <w:sz w:val="28"/>
          <w:szCs w:val="28"/>
        </w:rPr>
        <w:t>về ngành, lĩnh vực của chi nhánh có thể là một, một số hoặc toàn bộ ngành, nghề kinh doanh của doanh nghiệp tại khoản 1 Điều 44; xác định</w:t>
      </w:r>
      <w:r w:rsidR="001F17F5">
        <w:rPr>
          <w:rFonts w:ascii="Times New Roman" w:hAnsi="Times New Roman" w:cs="Times New Roman"/>
          <w:sz w:val="28"/>
          <w:szCs w:val="28"/>
        </w:rPr>
        <w:t xml:space="preserve"> rõ ràng</w:t>
      </w:r>
      <w:r w:rsidR="00D76E83">
        <w:rPr>
          <w:rFonts w:ascii="Times New Roman" w:hAnsi="Times New Roman" w:cs="Times New Roman"/>
          <w:sz w:val="28"/>
          <w:szCs w:val="28"/>
        </w:rPr>
        <w:t xml:space="preserve">, nhất quán với </w:t>
      </w:r>
      <w:r>
        <w:rPr>
          <w:rFonts w:ascii="Times New Roman" w:hAnsi="Times New Roman" w:cs="Times New Roman"/>
          <w:sz w:val="28"/>
          <w:szCs w:val="28"/>
        </w:rPr>
        <w:t xml:space="preserve">đối tượng </w:t>
      </w:r>
      <w:del w:id="320" w:author="Admin" w:date="2025-03-28T10:46:00Z">
        <w:r w:rsidDel="007255E2">
          <w:rPr>
            <w:rFonts w:ascii="Times New Roman" w:hAnsi="Times New Roman" w:cs="Times New Roman"/>
            <w:sz w:val="28"/>
            <w:szCs w:val="28"/>
          </w:rPr>
          <w:delText xml:space="preserve">DNNN </w:delText>
        </w:r>
      </w:del>
      <w:ins w:id="321" w:author="Admin" w:date="2025-03-28T10:46:00Z">
        <w:r w:rsidR="007255E2">
          <w:rPr>
            <w:rFonts w:ascii="Times New Roman" w:hAnsi="Times New Roman" w:cs="Times New Roman"/>
            <w:sz w:val="28"/>
            <w:szCs w:val="28"/>
          </w:rPr>
          <w:t xml:space="preserve">doanh nghiệp nhà nước </w:t>
        </w:r>
      </w:ins>
      <w:r>
        <w:rPr>
          <w:rFonts w:ascii="Times New Roman" w:hAnsi="Times New Roman" w:cs="Times New Roman"/>
          <w:sz w:val="28"/>
          <w:szCs w:val="28"/>
        </w:rPr>
        <w:t>tại Điều 88</w:t>
      </w:r>
      <w:r w:rsidR="001F17F5">
        <w:rPr>
          <w:rFonts w:ascii="Times New Roman" w:hAnsi="Times New Roman" w:cs="Times New Roman"/>
          <w:sz w:val="28"/>
          <w:szCs w:val="28"/>
        </w:rPr>
        <w:t>, Điều 73)…</w:t>
      </w:r>
    </w:p>
    <w:p w14:paraId="31736A93" w14:textId="5FFB6BE5" w:rsidR="00175509" w:rsidRPr="00FD28F0" w:rsidRDefault="00657D8E"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3.2. Với mục tiêu hoà</w:t>
      </w:r>
      <w:r w:rsidR="00F57790" w:rsidRPr="00F57790">
        <w:rPr>
          <w:rFonts w:ascii="Times New Roman" w:hAnsi="Times New Roman" w:cs="Times New Roman"/>
          <w:sz w:val="28"/>
          <w:szCs w:val="28"/>
        </w:rPr>
        <w:t>n thiện khung khổ pháp luật về thành lập, đăng ký doanh nghiệp để tạo điều kiện thuận lợi hơn nữa cho doanh nghiệp gia nhập thị trường, đảm bảo quyền tự do kinh doanh trong những ngành nghề mà pháp luật không cấm</w:t>
      </w:r>
      <w:r w:rsidR="00D76E83">
        <w:rPr>
          <w:rFonts w:ascii="Times New Roman" w:hAnsi="Times New Roman" w:cs="Times New Roman"/>
          <w:sz w:val="28"/>
          <w:szCs w:val="28"/>
        </w:rPr>
        <w:t xml:space="preserve"> và </w:t>
      </w:r>
      <w:r w:rsidR="00CF4369">
        <w:rPr>
          <w:rFonts w:ascii="Times New Roman" w:hAnsi="Times New Roman" w:cs="Times New Roman"/>
          <w:sz w:val="28"/>
          <w:szCs w:val="28"/>
        </w:rPr>
        <w:t>giảm tố</w:t>
      </w:r>
      <w:r w:rsidR="00D76E83">
        <w:rPr>
          <w:rFonts w:ascii="Times New Roman" w:hAnsi="Times New Roman" w:cs="Times New Roman"/>
          <w:sz w:val="28"/>
          <w:szCs w:val="28"/>
        </w:rPr>
        <w:t xml:space="preserve">i đa </w:t>
      </w:r>
      <w:r w:rsidR="00CF4369">
        <w:rPr>
          <w:rFonts w:ascii="Times New Roman" w:hAnsi="Times New Roman" w:cs="Times New Roman"/>
          <w:sz w:val="28"/>
          <w:szCs w:val="28"/>
        </w:rPr>
        <w:t xml:space="preserve">thủ tục hành chính, </w:t>
      </w:r>
      <w:r w:rsidR="00175509">
        <w:rPr>
          <w:rFonts w:ascii="Times New Roman" w:hAnsi="Times New Roman" w:cs="Times New Roman"/>
          <w:sz w:val="28"/>
          <w:szCs w:val="28"/>
        </w:rPr>
        <w:t xml:space="preserve">Điều 1 Luật Doanh nghiệp sửa đổi, bổ sung một số điều của Luật Doanh nghiệp như </w:t>
      </w:r>
      <w:r w:rsidR="00175509" w:rsidRPr="00FD28F0">
        <w:rPr>
          <w:rFonts w:ascii="Times New Roman" w:hAnsi="Times New Roman" w:cs="Times New Roman"/>
          <w:sz w:val="28"/>
          <w:szCs w:val="28"/>
        </w:rPr>
        <w:t xml:space="preserve">sau: </w:t>
      </w:r>
    </w:p>
    <w:p w14:paraId="7F1F1013" w14:textId="1C9CCD6F" w:rsidR="006D02E5" w:rsidRDefault="006D02E5"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Sửa đổi điểm e khoản 2 Điều 17 theo hướng không tiếp tục quy định nội dung người </w:t>
      </w:r>
      <w:r w:rsidRPr="00C015DF">
        <w:rPr>
          <w:rFonts w:ascii="Times New Roman" w:hAnsi="Times New Roman" w:cs="Times New Roman"/>
          <w:sz w:val="28"/>
          <w:szCs w:val="28"/>
        </w:rPr>
        <w:t>đăng ký thành lập doanh nghiệp phải nộp Phiếu lý lịch tư pháp cho Cơ quan đăng ký kinh doanh để giảm gánh nặng về thủ tục hành chính cho</w:t>
      </w:r>
      <w:r w:rsidR="00D76E83">
        <w:rPr>
          <w:rFonts w:ascii="Times New Roman" w:hAnsi="Times New Roman" w:cs="Times New Roman"/>
          <w:sz w:val="28"/>
          <w:szCs w:val="28"/>
        </w:rPr>
        <w:t xml:space="preserve"> người dân và</w:t>
      </w:r>
      <w:r w:rsidRPr="00C015DF">
        <w:rPr>
          <w:rFonts w:ascii="Times New Roman" w:hAnsi="Times New Roman" w:cs="Times New Roman"/>
          <w:sz w:val="28"/>
          <w:szCs w:val="28"/>
        </w:rPr>
        <w:t xml:space="preserve"> doanh nghiệp. Về nội dung này, trong quá trình thực hiện nghiệp vụ, cơ quan đăng ký kinh doanh sẽ phối hợp với cơ quan công an trong trường hợp cần thiết theo quy định tại khoản 3 Điều 7 Luật</w:t>
      </w:r>
      <w:r w:rsidR="00D76E83">
        <w:rPr>
          <w:rFonts w:ascii="Times New Roman" w:hAnsi="Times New Roman" w:cs="Times New Roman"/>
          <w:sz w:val="28"/>
          <w:szCs w:val="28"/>
        </w:rPr>
        <w:t xml:space="preserve"> L</w:t>
      </w:r>
      <w:r w:rsidRPr="00C015DF">
        <w:rPr>
          <w:rFonts w:ascii="Times New Roman" w:hAnsi="Times New Roman" w:cs="Times New Roman"/>
          <w:sz w:val="28"/>
          <w:szCs w:val="28"/>
        </w:rPr>
        <w:t>ý lịch tư pháp</w:t>
      </w:r>
      <w:r>
        <w:rPr>
          <w:rFonts w:ascii="Times New Roman" w:hAnsi="Times New Roman" w:cs="Times New Roman"/>
          <w:sz w:val="28"/>
          <w:szCs w:val="28"/>
        </w:rPr>
        <w:t>.</w:t>
      </w:r>
    </w:p>
    <w:p w14:paraId="65133FC0" w14:textId="77777777" w:rsidR="00D76E83" w:rsidRDefault="00B14FC3"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75509" w:rsidRPr="00DD7774">
        <w:rPr>
          <w:rFonts w:ascii="Times New Roman" w:hAnsi="Times New Roman" w:cs="Times New Roman"/>
          <w:sz w:val="28"/>
          <w:szCs w:val="28"/>
        </w:rPr>
        <w:t xml:space="preserve">Sửa đổi, bổ sung </w:t>
      </w:r>
      <w:r w:rsidR="00A27D4D" w:rsidRPr="00DD7774">
        <w:rPr>
          <w:rFonts w:ascii="Times New Roman" w:hAnsi="Times New Roman" w:cs="Times New Roman"/>
          <w:sz w:val="28"/>
          <w:szCs w:val="28"/>
        </w:rPr>
        <w:t xml:space="preserve">điểm b khoản 3 Điều 17 </w:t>
      </w:r>
      <w:r w:rsidR="00175509" w:rsidRPr="00DD7774">
        <w:rPr>
          <w:rFonts w:ascii="Times New Roman" w:hAnsi="Times New Roman" w:cs="Times New Roman"/>
          <w:sz w:val="28"/>
          <w:szCs w:val="28"/>
        </w:rPr>
        <w:t>để phù hợp với Điều 4 Nghị quyết số 193/2025/QH15 ngày 19/2/2025 của Quốc hội về thí điểm một số cơ chế, chính sách đặc biệt tạo đột phá phát triển khoa học, công nghệ, đổi mới sáng tạo và chuyển đổi số quố</w:t>
      </w:r>
      <w:r w:rsidR="00A27D4D" w:rsidRPr="00DD7774">
        <w:rPr>
          <w:rFonts w:ascii="Times New Roman" w:hAnsi="Times New Roman" w:cs="Times New Roman"/>
          <w:sz w:val="28"/>
          <w:szCs w:val="28"/>
        </w:rPr>
        <w:t>c gia và dự thảo Luật Khoa học công nghệ và Đổi mới sáng tạo</w:t>
      </w:r>
      <w:r w:rsidR="00A27D4D" w:rsidRPr="000078C1">
        <w:rPr>
          <w:rFonts w:ascii="Times New Roman" w:hAnsi="Times New Roman" w:cs="Times New Roman"/>
          <w:vertAlign w:val="superscript"/>
          <w:rPrChange w:id="322" w:author="Microsoft Office User" w:date="2025-03-28T14:54:00Z">
            <w:rPr/>
          </w:rPrChange>
        </w:rPr>
        <w:footnoteReference w:id="6"/>
      </w:r>
      <w:r w:rsidR="00A27D4D" w:rsidRPr="00DD7774">
        <w:rPr>
          <w:rFonts w:ascii="Times New Roman" w:hAnsi="Times New Roman" w:cs="Times New Roman"/>
          <w:sz w:val="28"/>
          <w:szCs w:val="28"/>
        </w:rPr>
        <w:t xml:space="preserve"> theo hướng: viên chức, viên chức quản lý làm việc tại tổ chức khoa học và công nghệ công lập, cơ sở giáo dục đại học công lập được thành lập, góp vốn và quản lý doanh nghiệp theo quy định của pháp luật về khoa học, công nghệ và đổi mới sáng tạo.</w:t>
      </w:r>
    </w:p>
    <w:p w14:paraId="50021752" w14:textId="0BE5F9ED" w:rsidR="00D76E83" w:rsidRDefault="00B14FC3"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7D4D" w:rsidRPr="00DD7774">
        <w:rPr>
          <w:rFonts w:ascii="Times New Roman" w:hAnsi="Times New Roman" w:cs="Times New Roman"/>
          <w:sz w:val="28"/>
          <w:szCs w:val="28"/>
        </w:rPr>
        <w:t>Bãi bỏ các quy định tại Điều 19, Điều 20, Điều 21, Điều 22, Điều 23, Điều 25, Điều 26, Điều 28, khoản 3, khoản 4, khoản 5 Điều 30, khoản 3, khoản 4, khoản 5 Điều 31, khoản 3 Điều 45,</w:t>
      </w:r>
      <w:del w:id="323" w:author="Microsoft Office User" w:date="2025-03-31T14:45:00Z">
        <w:r w:rsidR="00A27D4D" w:rsidRPr="00DD7774" w:rsidDel="00C940B1">
          <w:rPr>
            <w:rFonts w:ascii="Times New Roman" w:hAnsi="Times New Roman" w:cs="Times New Roman"/>
            <w:sz w:val="28"/>
            <w:szCs w:val="28"/>
          </w:rPr>
          <w:delText xml:space="preserve"> </w:delText>
        </w:r>
      </w:del>
      <w:ins w:id="324" w:author="Microsoft Office User" w:date="2025-03-31T14:46:00Z">
        <w:r w:rsidR="00C940B1">
          <w:rPr>
            <w:rFonts w:ascii="Times New Roman" w:hAnsi="Times New Roman" w:cs="Times New Roman"/>
            <w:sz w:val="28"/>
            <w:szCs w:val="28"/>
          </w:rPr>
          <w:t xml:space="preserve"> </w:t>
        </w:r>
      </w:ins>
      <w:del w:id="325" w:author="Microsoft Office User" w:date="2025-03-31T14:46:00Z">
        <w:r w:rsidR="00A27D4D" w:rsidRPr="00C940B1" w:rsidDel="00C940B1">
          <w:rPr>
            <w:rFonts w:ascii="Times New Roman" w:hAnsi="Times New Roman" w:cs="Times New Roman"/>
            <w:sz w:val="28"/>
            <w:szCs w:val="28"/>
            <w:highlight w:val="yellow"/>
            <w:rPrChange w:id="326" w:author="Microsoft Office User" w:date="2025-03-31T14:45:00Z">
              <w:rPr>
                <w:rFonts w:ascii="Times New Roman" w:hAnsi="Times New Roman" w:cs="Times New Roman"/>
                <w:sz w:val="28"/>
                <w:szCs w:val="28"/>
              </w:rPr>
            </w:rPrChange>
          </w:rPr>
          <w:delText>khoản 5, khoản 6 Điều 60,</w:delText>
        </w:r>
        <w:r w:rsidR="00A27D4D" w:rsidRPr="00DD7774" w:rsidDel="00C940B1">
          <w:rPr>
            <w:rFonts w:ascii="Times New Roman" w:hAnsi="Times New Roman" w:cs="Times New Roman"/>
            <w:sz w:val="28"/>
            <w:szCs w:val="28"/>
          </w:rPr>
          <w:delText xml:space="preserve"> </w:delText>
        </w:r>
      </w:del>
      <w:r w:rsidR="00A27D4D" w:rsidRPr="00DD7774">
        <w:rPr>
          <w:rFonts w:ascii="Times New Roman" w:hAnsi="Times New Roman" w:cs="Times New Roman"/>
          <w:sz w:val="28"/>
          <w:szCs w:val="28"/>
        </w:rPr>
        <w:t xml:space="preserve">khoản 5, khoản 6 Điều 68 Luật Doanh nghiệp số 59/2020/QH14 để đảm bảo thực hiện chỉ đạo tại Kết luận số 119-KL/TW ngày 20/01/2025 của Bộ Chính trị và ý kiến của Bộ Tư pháp tại Báo cáo thẩm định số 75/BTP-BCTĐ </w:t>
      </w:r>
      <w:r w:rsidR="00D76E83">
        <w:rPr>
          <w:rFonts w:ascii="Times New Roman" w:hAnsi="Times New Roman" w:cs="Times New Roman"/>
          <w:sz w:val="28"/>
          <w:szCs w:val="28"/>
        </w:rPr>
        <w:t>ngày 11/3/2025</w:t>
      </w:r>
      <w:r w:rsidR="00A27D4D" w:rsidRPr="00DD7774">
        <w:rPr>
          <w:rFonts w:ascii="Times New Roman" w:hAnsi="Times New Roman" w:cs="Times New Roman"/>
          <w:sz w:val="28"/>
          <w:szCs w:val="28"/>
        </w:rPr>
        <w:t>. Theo đó, Luật không quy định thủ tục hành chính, trình tự, hồ sơ</w:t>
      </w:r>
      <w:r w:rsidR="00D76E83">
        <w:rPr>
          <w:rFonts w:ascii="Times New Roman" w:hAnsi="Times New Roman" w:cs="Times New Roman"/>
          <w:sz w:val="28"/>
          <w:szCs w:val="28"/>
        </w:rPr>
        <w:t xml:space="preserve">. Các nội dung về hồ sơ, trình tự, thủ tục đăng ký doanh nghiệp </w:t>
      </w:r>
      <w:r w:rsidR="00A27D4D" w:rsidRPr="00DD7774">
        <w:rPr>
          <w:rFonts w:ascii="Times New Roman" w:hAnsi="Times New Roman" w:cs="Times New Roman"/>
          <w:sz w:val="28"/>
          <w:szCs w:val="28"/>
        </w:rPr>
        <w:t>được giao Chính phủ hướng dẫn theo thẩm quyền phù hợp với thực tiễn từng thời kỳ.</w:t>
      </w:r>
    </w:p>
    <w:p w14:paraId="76FD03B1" w14:textId="77777777" w:rsidR="00D76E83" w:rsidRDefault="00E05154"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Trên cơ sở đó, Luật quy định điều chỉnh, bổ sung một số điều khoản (</w:t>
      </w:r>
      <w:r w:rsidR="00A95461">
        <w:rPr>
          <w:rFonts w:ascii="Times New Roman" w:hAnsi="Times New Roman" w:cs="Times New Roman"/>
          <w:sz w:val="28"/>
          <w:szCs w:val="28"/>
        </w:rPr>
        <w:t>khoản 3 Điều 27; khoản 1,2 Điều 30; khoản 1,2,6 Điều 31;</w:t>
      </w:r>
      <w:r>
        <w:rPr>
          <w:rFonts w:ascii="Times New Roman" w:hAnsi="Times New Roman" w:cs="Times New Roman"/>
          <w:sz w:val="28"/>
          <w:szCs w:val="28"/>
        </w:rPr>
        <w:t xml:space="preserve"> </w:t>
      </w:r>
      <w:r w:rsidR="00A95461">
        <w:rPr>
          <w:rFonts w:ascii="Times New Roman" w:hAnsi="Times New Roman" w:cs="Times New Roman"/>
          <w:sz w:val="28"/>
          <w:szCs w:val="28"/>
        </w:rPr>
        <w:t>điểm b khoản 2 Điều 3</w:t>
      </w:r>
      <w:r w:rsidR="00AF40CD">
        <w:rPr>
          <w:rFonts w:ascii="Times New Roman" w:hAnsi="Times New Roman" w:cs="Times New Roman"/>
          <w:sz w:val="28"/>
          <w:szCs w:val="28"/>
        </w:rPr>
        <w:t>2, khoản 2 Điều 45, khoản 4 Điều 68</w:t>
      </w:r>
      <w:r w:rsidR="00A95461">
        <w:rPr>
          <w:rFonts w:ascii="Times New Roman" w:hAnsi="Times New Roman" w:cs="Times New Roman"/>
          <w:sz w:val="28"/>
          <w:szCs w:val="28"/>
        </w:rPr>
        <w:t xml:space="preserve">…) </w:t>
      </w:r>
      <w:r>
        <w:rPr>
          <w:rFonts w:ascii="Times New Roman" w:hAnsi="Times New Roman" w:cs="Times New Roman"/>
          <w:sz w:val="28"/>
          <w:szCs w:val="28"/>
        </w:rPr>
        <w:t xml:space="preserve">để đảm bảo không bãi bỏ các quy định khung, nguyên tắc trong thực hiện quyền, trách nhiệm, nghĩa vụ của doanh nghiệp, của cơ quan quản lý nhà nước trong thành lập, </w:t>
      </w:r>
      <w:r w:rsidRPr="00DD7774">
        <w:rPr>
          <w:rFonts w:ascii="Times New Roman" w:hAnsi="Times New Roman" w:cs="Times New Roman"/>
          <w:sz w:val="28"/>
          <w:szCs w:val="28"/>
        </w:rPr>
        <w:t>tổ chức quản lý, tổ chức lại, giải thể và hoạt động có liên quan của doanh nghiệp</w:t>
      </w:r>
      <w:r>
        <w:rPr>
          <w:rFonts w:ascii="Times New Roman" w:hAnsi="Times New Roman" w:cs="Times New Roman"/>
          <w:sz w:val="28"/>
          <w:szCs w:val="28"/>
        </w:rPr>
        <w:t>.</w:t>
      </w:r>
    </w:p>
    <w:p w14:paraId="49786F32" w14:textId="7DB55B78" w:rsidR="00D76E83" w:rsidRDefault="006D02E5"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D7774">
        <w:rPr>
          <w:rFonts w:ascii="Times New Roman" w:hAnsi="Times New Roman" w:cs="Times New Roman"/>
          <w:sz w:val="28"/>
          <w:szCs w:val="28"/>
        </w:rPr>
        <w:t xml:space="preserve">Sửa đổi, bổ sung điểm b khoản 2 Điều 32 quy định </w:t>
      </w:r>
      <w:del w:id="327" w:author="Microsoft Office User" w:date="2025-03-31T14:46:00Z">
        <w:r w:rsidRPr="00DD7774" w:rsidDel="00C940B1">
          <w:rPr>
            <w:rFonts w:ascii="Times New Roman" w:hAnsi="Times New Roman" w:cs="Times New Roman"/>
            <w:sz w:val="28"/>
            <w:szCs w:val="28"/>
          </w:rPr>
          <w:delText xml:space="preserve">doanh nghiệp </w:delText>
        </w:r>
      </w:del>
      <w:r w:rsidRPr="00DD7774">
        <w:rPr>
          <w:rFonts w:ascii="Times New Roman" w:hAnsi="Times New Roman" w:cs="Times New Roman"/>
          <w:sz w:val="28"/>
          <w:szCs w:val="28"/>
        </w:rPr>
        <w:t>đối với công ty niêm yết và công ty đăng ký giao dịch chứng khoán, doanh nghiệp không phải cung cấp thông tin cổ đông do các thông tin này đã được lưu trữ</w:t>
      </w:r>
      <w:r w:rsidR="00D76E83">
        <w:rPr>
          <w:rFonts w:ascii="Times New Roman" w:hAnsi="Times New Roman" w:cs="Times New Roman"/>
          <w:sz w:val="28"/>
          <w:szCs w:val="28"/>
        </w:rPr>
        <w:t xml:space="preserve"> trên sàn ch</w:t>
      </w:r>
      <w:r w:rsidRPr="00DD7774">
        <w:rPr>
          <w:rFonts w:ascii="Times New Roman" w:hAnsi="Times New Roman" w:cs="Times New Roman"/>
          <w:sz w:val="28"/>
          <w:szCs w:val="28"/>
        </w:rPr>
        <w:t>ứng khoán Upcom.</w:t>
      </w:r>
    </w:p>
    <w:p w14:paraId="4DFE039D" w14:textId="31831477" w:rsidR="00D76E83" w:rsidRDefault="00B14FC3" w:rsidP="00DD7774">
      <w:pPr>
        <w:spacing w:before="6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27D4D" w:rsidRPr="00DD7774">
        <w:rPr>
          <w:rFonts w:ascii="Times New Roman" w:hAnsi="Times New Roman" w:cs="Times New Roman"/>
          <w:sz w:val="28"/>
          <w:szCs w:val="28"/>
        </w:rPr>
        <w:t xml:space="preserve">Sửa đổi, bổ sung </w:t>
      </w:r>
      <w:ins w:id="328" w:author="Microsoft Office User" w:date="2025-03-31T14:46:00Z">
        <w:r w:rsidR="00C940B1">
          <w:rPr>
            <w:rFonts w:ascii="Times New Roman" w:hAnsi="Times New Roman" w:cs="Times New Roman"/>
            <w:sz w:val="28"/>
            <w:szCs w:val="28"/>
          </w:rPr>
          <w:t xml:space="preserve">khoản </w:t>
        </w:r>
      </w:ins>
      <w:r w:rsidR="00A27D4D" w:rsidRPr="00DD7774">
        <w:rPr>
          <w:rFonts w:ascii="Times New Roman" w:hAnsi="Times New Roman" w:cs="Times New Roman"/>
          <w:sz w:val="28"/>
          <w:szCs w:val="28"/>
        </w:rPr>
        <w:t>3 Điều 215 để quy định rõ phạm vi, trách nhiệm thực hiện quản lý nhà nước của UBND cấp tỉnh trong tổ chức đăng ký kinh doanh; thanh tra, kiểm tra, giám sát doanh nghiệp trong phạm vi địa phương; ban hành quy trình kiểm tra, giám sát đăng ký kinh doanh; ban hành quy chế phối hợp giữa các cơ quan quản lý nhà nước tại địa phương trong quản lý nhà nước đối với doanh nghiệp sau đăng ký thành lập</w:t>
      </w:r>
      <w:r w:rsidRPr="00DD7774">
        <w:rPr>
          <w:rFonts w:ascii="Times New Roman" w:hAnsi="Times New Roman" w:cs="Times New Roman"/>
          <w:sz w:val="28"/>
          <w:szCs w:val="28"/>
        </w:rPr>
        <w:t xml:space="preserve"> để tăng cường công tác quản lý nhà nước đối với doanh nghiệp, đặc biệt là trách nhiệm đối với các nội dung “hậu kiểm” nhằm giảm tối đa tình trạng vốn ảo, đăng ký khống vốn điều lệ, tăng cường tính minh bạch trong hoạt động của doanh nghiệp.</w:t>
      </w:r>
    </w:p>
    <w:p w14:paraId="44A9196B" w14:textId="2B6E977E" w:rsidR="00F57790" w:rsidRPr="00F57790" w:rsidRDefault="00B14FC3" w:rsidP="00DD7774">
      <w:pPr>
        <w:spacing w:before="60" w:line="264"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D7774">
        <w:rPr>
          <w:rFonts w:ascii="Times New Roman" w:hAnsi="Times New Roman" w:cs="Times New Roman"/>
          <w:sz w:val="28"/>
          <w:szCs w:val="28"/>
        </w:rPr>
        <w:t xml:space="preserve">Sửa đổi, bổ sung điểm c khoản 1 Điều 207 để </w:t>
      </w:r>
      <w:r>
        <w:rPr>
          <w:rFonts w:ascii="Times New Roman" w:hAnsi="Times New Roman" w:cs="Times New Roman"/>
          <w:sz w:val="28"/>
          <w:szCs w:val="28"/>
        </w:rPr>
        <w:t>b</w:t>
      </w:r>
      <w:r w:rsidR="00F57790" w:rsidRPr="00F57790">
        <w:rPr>
          <w:rFonts w:ascii="Times New Roman" w:hAnsi="Times New Roman" w:cs="Times New Roman"/>
          <w:sz w:val="28"/>
          <w:szCs w:val="28"/>
        </w:rPr>
        <w:t xml:space="preserve">ổ sung </w:t>
      </w:r>
      <w:r>
        <w:rPr>
          <w:rFonts w:ascii="Times New Roman" w:hAnsi="Times New Roman" w:cs="Times New Roman"/>
          <w:sz w:val="28"/>
          <w:szCs w:val="28"/>
        </w:rPr>
        <w:t>trường hợp</w:t>
      </w:r>
      <w:r w:rsidR="00F57790" w:rsidRPr="00F57790">
        <w:rPr>
          <w:rFonts w:ascii="Times New Roman" w:hAnsi="Times New Roman" w:cs="Times New Roman"/>
          <w:sz w:val="28"/>
          <w:szCs w:val="28"/>
        </w:rPr>
        <w:t xml:space="preserve"> giải </w:t>
      </w:r>
      <w:r w:rsidR="00F57790" w:rsidRPr="00B14FC3">
        <w:rPr>
          <w:rFonts w:ascii="Times New Roman" w:hAnsi="Times New Roman" w:cs="Times New Roman"/>
          <w:sz w:val="28"/>
          <w:szCs w:val="28"/>
        </w:rPr>
        <w:t>thể công ty cổ phần khi không đủ số lượng cổ đông tối thiểu theo quy định</w:t>
      </w:r>
      <w:r>
        <w:rPr>
          <w:rFonts w:ascii="Times New Roman" w:hAnsi="Times New Roman" w:cs="Times New Roman"/>
          <w:sz w:val="28"/>
          <w:szCs w:val="28"/>
        </w:rPr>
        <w:t>.</w:t>
      </w:r>
    </w:p>
    <w:p w14:paraId="752E3DB5" w14:textId="6F463B45" w:rsidR="00F57790" w:rsidRPr="00F57790" w:rsidRDefault="00657D8E"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Với mục tiêu </w:t>
      </w:r>
      <w:r w:rsidRPr="00DD7774">
        <w:rPr>
          <w:rFonts w:ascii="Times New Roman" w:hAnsi="Times New Roman" w:cs="Times New Roman"/>
          <w:sz w:val="28"/>
          <w:szCs w:val="28"/>
        </w:rPr>
        <w:t>x</w:t>
      </w:r>
      <w:r w:rsidR="00F57790" w:rsidRPr="00DD7774">
        <w:rPr>
          <w:rFonts w:ascii="Times New Roman" w:hAnsi="Times New Roman" w:cs="Times New Roman"/>
          <w:spacing w:val="-4"/>
          <w:sz w:val="28"/>
          <w:szCs w:val="28"/>
        </w:rPr>
        <w:t>ử lý vướng mắc, bất cập phát sinh trong quá trình thực hiện quy định về quản trị doanh nghiệp đối với các loại hình doanh nghiệp (công ty TNHH MTV, công ty TNHH 2TV trở lên, công ty cổ phần....)</w:t>
      </w:r>
      <w:r w:rsidR="00B14FC3">
        <w:rPr>
          <w:rFonts w:ascii="Times New Roman" w:hAnsi="Times New Roman" w:cs="Times New Roman"/>
          <w:spacing w:val="-4"/>
          <w:sz w:val="28"/>
          <w:szCs w:val="28"/>
        </w:rPr>
        <w:t xml:space="preserve">, Điều 1 Luật sửa đổi, bổ </w:t>
      </w:r>
      <w:r w:rsidR="00B14FC3" w:rsidRPr="00DD7774">
        <w:rPr>
          <w:rFonts w:ascii="Times New Roman" w:hAnsi="Times New Roman" w:cs="Times New Roman"/>
          <w:sz w:val="28"/>
          <w:szCs w:val="28"/>
        </w:rPr>
        <w:t>sung một số điều của Luật Doanh nghiệp quy định như sau:</w:t>
      </w:r>
    </w:p>
    <w:p w14:paraId="0B9403A1" w14:textId="7FC86DB4" w:rsidR="00F57790" w:rsidRPr="00F57790" w:rsidRDefault="00AF40CD"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 Sửa đổi, bổ sung quy định tại điểm a khoản 1 Điều 52 để làm rõ</w:t>
      </w:r>
      <w:r w:rsidR="00F57790" w:rsidRPr="00F57790">
        <w:rPr>
          <w:rFonts w:ascii="Times New Roman" w:hAnsi="Times New Roman" w:cs="Times New Roman"/>
          <w:sz w:val="28"/>
          <w:szCs w:val="28"/>
        </w:rPr>
        <w:t xml:space="preserve"> việc chuyển nhượng phần vốn trong trường hợp công ty</w:t>
      </w:r>
      <w:r>
        <w:rPr>
          <w:rFonts w:ascii="Times New Roman" w:hAnsi="Times New Roman" w:cs="Times New Roman"/>
          <w:sz w:val="28"/>
          <w:szCs w:val="28"/>
        </w:rPr>
        <w:t xml:space="preserve"> TNHH 2 thành viên trở lên</w:t>
      </w:r>
      <w:r w:rsidR="00F57790" w:rsidRPr="00F57790">
        <w:rPr>
          <w:rFonts w:ascii="Times New Roman" w:hAnsi="Times New Roman" w:cs="Times New Roman"/>
          <w:sz w:val="28"/>
          <w:szCs w:val="28"/>
        </w:rPr>
        <w:t xml:space="preserve"> chỉ có 02 thành viên.</w:t>
      </w:r>
    </w:p>
    <w:p w14:paraId="03517B2D" w14:textId="758D1821" w:rsidR="00AF40CD" w:rsidRPr="00DD7774" w:rsidRDefault="00AF40CD"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Bổ sung </w:t>
      </w:r>
      <w:r w:rsidRPr="00DD7774">
        <w:rPr>
          <w:rFonts w:ascii="Times New Roman" w:hAnsi="Times New Roman" w:cs="Times New Roman"/>
          <w:sz w:val="28"/>
          <w:szCs w:val="28"/>
        </w:rPr>
        <w:t>khoản 9 Điều 57 để quy định rõ chi phí, trình tự, thủ tục mời họp, triệu tập họp Hội đồng thành viên trong những trường hợp quy định tại khoản 4 Điều 56.</w:t>
      </w:r>
    </w:p>
    <w:p w14:paraId="7EE4493A" w14:textId="174C3D67" w:rsidR="00F57790" w:rsidRPr="00F57790" w:rsidRDefault="00AF40CD" w:rsidP="00DD7774">
      <w:pPr>
        <w:spacing w:before="40" w:after="40" w:line="264" w:lineRule="auto"/>
        <w:ind w:firstLine="709"/>
        <w:jc w:val="both"/>
        <w:rPr>
          <w:rFonts w:ascii="Times New Roman" w:hAnsi="Times New Roman" w:cs="Times New Roman"/>
          <w:sz w:val="28"/>
          <w:szCs w:val="28"/>
        </w:rPr>
      </w:pPr>
      <w:r w:rsidRPr="00DD7774">
        <w:rPr>
          <w:rFonts w:ascii="Times New Roman" w:hAnsi="Times New Roman" w:cs="Times New Roman"/>
          <w:sz w:val="28"/>
          <w:szCs w:val="28"/>
        </w:rPr>
        <w:t xml:space="preserve">- Sửa đổi, bổ sung điểm a khoản 5 Điều 112 và bổ sung điểm d khoản 5 Điều 112 cho phù hợp với thực tiễn trong thực hiện các quy định về </w:t>
      </w:r>
      <w:r w:rsidR="00F57790" w:rsidRPr="00D218F8">
        <w:rPr>
          <w:rFonts w:ascii="Times New Roman" w:hAnsi="Times New Roman" w:cs="Times New Roman"/>
          <w:sz w:val="28"/>
          <w:szCs w:val="28"/>
        </w:rPr>
        <w:t>hoàn trả một phần vốn góp cho cổ đông và việc giảm vốn điều lệ sau khi hoàn lại vốn góp theo yêu cầu của cổ đông sở hữu cổ phần ưu đãi hoàn lại</w:t>
      </w:r>
      <w:r w:rsidRPr="00DD7774">
        <w:rPr>
          <w:rFonts w:ascii="Times New Roman" w:hAnsi="Times New Roman" w:cs="Times New Roman"/>
          <w:sz w:val="28"/>
          <w:szCs w:val="28"/>
        </w:rPr>
        <w:t xml:space="preserve">. </w:t>
      </w:r>
    </w:p>
    <w:p w14:paraId="29FB1E3F" w14:textId="63171641" w:rsidR="00AF40CD" w:rsidRPr="00A66320" w:rsidRDefault="00AF40CD" w:rsidP="00DD7774">
      <w:pPr>
        <w:spacing w:before="40" w:after="40" w:line="264" w:lineRule="auto"/>
        <w:ind w:firstLine="709"/>
        <w:jc w:val="both"/>
        <w:rPr>
          <w:ins w:id="329" w:author="Microsoft Office User" w:date="2025-04-04T08:08:00Z"/>
          <w:rFonts w:ascii="Times New Roman" w:hAnsi="Times New Roman" w:cs="Times New Roman"/>
          <w:sz w:val="28"/>
          <w:szCs w:val="28"/>
        </w:rPr>
      </w:pPr>
      <w:r>
        <w:rPr>
          <w:rFonts w:ascii="Times New Roman" w:hAnsi="Times New Roman" w:cs="Times New Roman"/>
          <w:sz w:val="28"/>
          <w:szCs w:val="28"/>
        </w:rPr>
        <w:t>- Sửa đổi bổ sung khoản 4 Điều 115 quy định bổ sung trách nhiệm của c</w:t>
      </w:r>
      <w:r w:rsidRPr="00DD7774">
        <w:rPr>
          <w:rFonts w:ascii="Times New Roman" w:hAnsi="Times New Roman" w:cs="Times New Roman"/>
          <w:sz w:val="28"/>
          <w:szCs w:val="28"/>
        </w:rPr>
        <w:t xml:space="preserve">ổ đông hoặc nhóm cổ đông về tính chính xác, trung thực đối với các tài liệu cung cấp cho cơ quan có thẩm quyền và chịu trách nhiệm trước pháp luật, giải quyết </w:t>
      </w:r>
      <w:r w:rsidRPr="00A66320">
        <w:rPr>
          <w:rFonts w:ascii="Times New Roman" w:hAnsi="Times New Roman" w:cs="Times New Roman"/>
          <w:sz w:val="28"/>
          <w:szCs w:val="28"/>
        </w:rPr>
        <w:t>các tranh chấp liên quan (nếu có) khi đứng ra triệu tập họp Đại hội đồng cổ đông.</w:t>
      </w:r>
    </w:p>
    <w:p w14:paraId="17D676D1" w14:textId="4882E96D" w:rsidR="00377F66" w:rsidRPr="00AD7C88" w:rsidRDefault="00AD7C88" w:rsidP="00AD7C88">
      <w:pPr>
        <w:spacing w:before="40" w:after="40" w:line="264" w:lineRule="auto"/>
        <w:ind w:firstLine="709"/>
        <w:jc w:val="both"/>
        <w:rPr>
          <w:ins w:id="330" w:author="Microsoft Office User" w:date="2025-04-04T08:08:00Z"/>
          <w:rFonts w:ascii="Times New Roman" w:hAnsi="Times New Roman" w:cs="Times New Roman"/>
          <w:sz w:val="28"/>
          <w:szCs w:val="28"/>
          <w:rPrChange w:id="331" w:author="Microsoft Office User" w:date="2025-04-04T13:22:00Z">
            <w:rPr>
              <w:ins w:id="332" w:author="Microsoft Office User" w:date="2025-04-04T08:08:00Z"/>
              <w:rFonts w:ascii="Times New Roman" w:hAnsi="Times New Roman" w:cs="Times New Roman"/>
              <w:color w:val="000000"/>
              <w:sz w:val="28"/>
              <w:szCs w:val="28"/>
            </w:rPr>
          </w:rPrChange>
        </w:rPr>
        <w:pPrChange w:id="333" w:author="Microsoft Office User" w:date="2025-04-04T13:22:00Z">
          <w:pPr>
            <w:spacing w:before="60" w:line="264" w:lineRule="auto"/>
            <w:ind w:left="-2" w:firstLine="567"/>
            <w:jc w:val="both"/>
          </w:pPr>
        </w:pPrChange>
      </w:pPr>
      <w:ins w:id="334" w:author="Microsoft Office User" w:date="2025-04-04T13:23:00Z">
        <w:r>
          <w:rPr>
            <w:rFonts w:ascii="Times New Roman" w:hAnsi="Times New Roman" w:cs="Times New Roman"/>
            <w:sz w:val="28"/>
            <w:szCs w:val="28"/>
          </w:rPr>
          <w:t xml:space="preserve">- </w:t>
        </w:r>
        <w:r w:rsidRPr="00517048">
          <w:rPr>
            <w:rFonts w:ascii="Times New Roman" w:hAnsi="Times New Roman" w:cs="Times New Roman"/>
            <w:sz w:val="28"/>
            <w:szCs w:val="28"/>
          </w:rPr>
          <w:t>Sửa đổi bổ sung điểm c khoản 3 Điều 128 quy định điều kiện doanh nghiệp phát hành trái phiếu riêng lẻ đảm bảo rõ ràng, chặt chẽ, bảo vệ nhà đầu tư theo hướng thống nhất với quy định tại Luật Chứng khoán</w:t>
        </w:r>
        <w:r>
          <w:rPr>
            <w:rFonts w:ascii="Times New Roman" w:hAnsi="Times New Roman" w:cs="Times New Roman"/>
            <w:sz w:val="28"/>
            <w:szCs w:val="28"/>
          </w:rPr>
          <w:t xml:space="preserve"> theo hướng doanh nghiệp phát hành c</w:t>
        </w:r>
      </w:ins>
      <w:ins w:id="335" w:author="Microsoft Office User" w:date="2025-04-04T13:22:00Z">
        <w:r w:rsidRPr="00AD7C88">
          <w:rPr>
            <w:rFonts w:ascii="Times New Roman" w:hAnsi="Times New Roman" w:cs="Times New Roman"/>
            <w:sz w:val="28"/>
            <w:szCs w:val="28"/>
            <w:rPrChange w:id="336" w:author="Microsoft Office User" w:date="2025-04-04T13:22:00Z">
              <w:rPr/>
            </w:rPrChange>
          </w:rPr>
          <w:t>ó nợ phải trả (bao gồm giá trị trái phiếu dự kiến phát hành) không vượt quá 05 lần vốn chủ sở hữu của tổ chức phát hành theo báo cáo tài chính năm liền kề trước năm phát hành được kiểm toán, ngoại trừ tổ chức phát hành là doanh nghiệp nhà nước, doanh nghiệp phát hành trái phiếu để thực hiện dự án bất động sản, tổ chức tín dụng, doanh nghiệp bảo hiểm, doanh nghiệp tái bảo hiểm, doanh nghiệp môi giới bảo hiểm, công ty chứng khoán, công ty quản lý quỹ đầu tư chứng khoán.</w:t>
        </w:r>
      </w:ins>
    </w:p>
    <w:p w14:paraId="71189F96" w14:textId="0A78AF5F" w:rsidR="00377F66" w:rsidRPr="00A66320" w:rsidDel="00AD7C88" w:rsidRDefault="00377F66">
      <w:pPr>
        <w:spacing w:before="60" w:line="264" w:lineRule="auto"/>
        <w:ind w:left="-2" w:firstLine="711"/>
        <w:jc w:val="both"/>
        <w:rPr>
          <w:del w:id="337" w:author="Microsoft Office User" w:date="2025-04-04T13:21:00Z"/>
          <w:rFonts w:ascii="Times New Roman" w:hAnsi="Times New Roman" w:cs="Times New Roman"/>
          <w:sz w:val="28"/>
          <w:szCs w:val="28"/>
        </w:rPr>
        <w:pPrChange w:id="338" w:author="Microsoft Office User" w:date="2025-04-04T08:11:00Z">
          <w:pPr>
            <w:spacing w:before="40" w:after="40" w:line="264" w:lineRule="auto"/>
            <w:ind w:firstLine="709"/>
            <w:jc w:val="both"/>
          </w:pPr>
        </w:pPrChange>
      </w:pPr>
    </w:p>
    <w:p w14:paraId="37AF3180" w14:textId="52EC8A2E" w:rsidR="00A800F4" w:rsidRPr="00DD7774" w:rsidRDefault="00EF6100" w:rsidP="00DD7774">
      <w:pPr>
        <w:spacing w:before="40" w:after="40" w:line="264" w:lineRule="auto"/>
        <w:ind w:firstLine="709"/>
        <w:jc w:val="both"/>
        <w:rPr>
          <w:rFonts w:ascii="Times New Roman" w:hAnsi="Times New Roman" w:cs="Times New Roman"/>
          <w:sz w:val="28"/>
          <w:szCs w:val="28"/>
        </w:rPr>
      </w:pPr>
      <w:del w:id="339" w:author="Microsoft Office User" w:date="2025-04-04T13:21:00Z">
        <w:r w:rsidRPr="00A66320" w:rsidDel="00AD7C88">
          <w:rPr>
            <w:rFonts w:ascii="Times New Roman" w:hAnsi="Times New Roman" w:cs="Times New Roman"/>
            <w:sz w:val="28"/>
            <w:szCs w:val="28"/>
          </w:rPr>
          <w:delText xml:space="preserve"> </w:delText>
        </w:r>
      </w:del>
      <w:r w:rsidRPr="00A66320">
        <w:rPr>
          <w:rFonts w:ascii="Times New Roman" w:hAnsi="Times New Roman" w:cs="Times New Roman"/>
          <w:sz w:val="28"/>
          <w:szCs w:val="28"/>
        </w:rPr>
        <w:t xml:space="preserve">- </w:t>
      </w:r>
      <w:r w:rsidR="00A800F4" w:rsidRPr="00A66320">
        <w:rPr>
          <w:rFonts w:ascii="Times New Roman" w:hAnsi="Times New Roman" w:cs="Times New Roman"/>
          <w:sz w:val="28"/>
          <w:szCs w:val="28"/>
        </w:rPr>
        <w:t>Bổ sung khoản 4a sau khoản 4 Điều 140 quy định về việc triệu tập họp Đại hội đồng cổ đông để phù hợp với</w:t>
      </w:r>
      <w:r w:rsidRPr="00A66320">
        <w:rPr>
          <w:rFonts w:ascii="Times New Roman" w:hAnsi="Times New Roman" w:cs="Times New Roman"/>
          <w:sz w:val="28"/>
          <w:szCs w:val="28"/>
        </w:rPr>
        <w:t xml:space="preserve"> thực tiễn triển khai đối với mô hình công</w:t>
      </w:r>
      <w:r w:rsidRPr="00DD7774">
        <w:rPr>
          <w:rFonts w:ascii="Times New Roman" w:hAnsi="Times New Roman" w:cs="Times New Roman"/>
          <w:sz w:val="28"/>
          <w:szCs w:val="28"/>
        </w:rPr>
        <w:t xml:space="preserve"> ty cổ phần không có Ban kiể</w:t>
      </w:r>
      <w:r w:rsidR="00A800F4" w:rsidRPr="00DD7774">
        <w:rPr>
          <w:rFonts w:ascii="Times New Roman" w:hAnsi="Times New Roman" w:cs="Times New Roman"/>
          <w:sz w:val="28"/>
          <w:szCs w:val="28"/>
        </w:rPr>
        <w:t>m soát.</w:t>
      </w:r>
    </w:p>
    <w:p w14:paraId="1239FDF0" w14:textId="77777777" w:rsidR="00DA406B" w:rsidRPr="00DD7774" w:rsidRDefault="00DA406B"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D7774">
        <w:rPr>
          <w:rFonts w:ascii="Times New Roman" w:hAnsi="Times New Roman" w:cs="Times New Roman"/>
          <w:sz w:val="28"/>
          <w:szCs w:val="28"/>
        </w:rPr>
        <w:t>Sửa đổi, bổ sung khoản 1 Điều 141 quy định danh sách cổ đông có quyền dự họp Đại hội đồng cổ đông được lập dựa trên sổ đăng ký cổ đông và sổ đăng ký người sở hữu chứng khoán của công ty để phù hợp với thực tiễn hoạt động của doanh nghiệp đại chúng.</w:t>
      </w:r>
    </w:p>
    <w:p w14:paraId="3519FAD0" w14:textId="0337835C" w:rsidR="00DA406B" w:rsidRPr="00DD7774" w:rsidRDefault="00DA406B"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Sửa đổi, bổ sung điểm a khoản 2 Điều 164 theo hướng </w:t>
      </w:r>
      <w:r w:rsidR="00D218F8">
        <w:rPr>
          <w:rFonts w:ascii="Times New Roman" w:hAnsi="Times New Roman" w:cs="Times New Roman"/>
          <w:sz w:val="28"/>
          <w:szCs w:val="28"/>
        </w:rPr>
        <w:t>b</w:t>
      </w:r>
      <w:r w:rsidRPr="00DD7774">
        <w:rPr>
          <w:rFonts w:ascii="Times New Roman" w:hAnsi="Times New Roman" w:cs="Times New Roman"/>
          <w:sz w:val="28"/>
          <w:szCs w:val="28"/>
        </w:rPr>
        <w:t xml:space="preserve">ổ sung làm rõ về tỷ lệ cổ phần, vốn góp cụ thể khi kê khai cho công ty về các lợi ích liên quan của công ty. </w:t>
      </w:r>
    </w:p>
    <w:p w14:paraId="64CA9AC5" w14:textId="7CE72D86" w:rsidR="00DA406B" w:rsidRPr="00DD7774" w:rsidRDefault="00DA406B" w:rsidP="00DD7774">
      <w:pPr>
        <w:spacing w:before="40" w:after="40" w:line="264" w:lineRule="auto"/>
        <w:ind w:firstLine="709"/>
        <w:jc w:val="both"/>
        <w:rPr>
          <w:rFonts w:ascii="Times New Roman" w:hAnsi="Times New Roman" w:cs="Times New Roman"/>
          <w:sz w:val="28"/>
          <w:szCs w:val="28"/>
        </w:rPr>
      </w:pPr>
      <w:r w:rsidRPr="00DD7774">
        <w:rPr>
          <w:rFonts w:ascii="Times New Roman" w:hAnsi="Times New Roman" w:cs="Times New Roman"/>
          <w:sz w:val="28"/>
          <w:szCs w:val="28"/>
        </w:rPr>
        <w:t xml:space="preserve">- Sửa đổi, bổ sung quy định tại khoản 3 Điều 170 </w:t>
      </w:r>
      <w:r w:rsidR="00D218F8">
        <w:rPr>
          <w:rFonts w:ascii="Times New Roman" w:hAnsi="Times New Roman" w:cs="Times New Roman"/>
          <w:sz w:val="28"/>
          <w:szCs w:val="28"/>
        </w:rPr>
        <w:t xml:space="preserve">về </w:t>
      </w:r>
      <w:r w:rsidRPr="00DD7774">
        <w:rPr>
          <w:rFonts w:ascii="Times New Roman" w:hAnsi="Times New Roman" w:cs="Times New Roman"/>
          <w:sz w:val="28"/>
          <w:szCs w:val="28"/>
        </w:rPr>
        <w:t>bỏ quy định trách nhiệm của Ban Kiểm soát thực hiện thẩm định báo cáo tài chính 06 tháng của công ty để giảm thiểu giấy tờ, thủ tục hành chính do báo cáo thẩm định về báo cáo tài chính hằng năm của Ban Kiểm soát đã có đã có nội dung của báo cáo tài chính 06 tháng, đồng thời Đại hội đồng cổ đông chỉ họp thường niên, không họp định kỳ 06 tháng.</w:t>
      </w:r>
    </w:p>
    <w:p w14:paraId="11573924" w14:textId="43B3F97E" w:rsidR="00DA406B" w:rsidRPr="008E4542" w:rsidRDefault="00DA406B" w:rsidP="00DD7774">
      <w:pPr>
        <w:spacing w:before="40" w:after="40" w:line="264" w:lineRule="auto"/>
        <w:ind w:firstLine="709"/>
        <w:jc w:val="both"/>
        <w:rPr>
          <w:bCs/>
          <w:color w:val="000000"/>
        </w:rPr>
      </w:pPr>
      <w:r w:rsidRPr="00DD7774">
        <w:rPr>
          <w:rFonts w:ascii="Times New Roman" w:hAnsi="Times New Roman" w:cs="Times New Roman"/>
          <w:sz w:val="28"/>
          <w:szCs w:val="28"/>
        </w:rPr>
        <w:t>- Sửa đổi, bổ sung quy định tại khoản 3 Điều 176 quy định loại trừ công ty đăng ký giao dịch chứng khoán phải thông báo với Cơ quan đăng ký kinh doanh các thông tin thay đổi vì các thông tin này đã phải thực hiện theo quy định của pháp luật về chứng khoán (khi doanh nghiệp niêm yết trên sàn</w:t>
      </w:r>
      <w:r w:rsidRPr="000078C1">
        <w:rPr>
          <w:rFonts w:ascii="Times New Roman" w:hAnsi="Times New Roman" w:cs="Times New Roman"/>
          <w:sz w:val="28"/>
          <w:szCs w:val="28"/>
          <w:rPrChange w:id="340" w:author="Microsoft Office User" w:date="2025-03-28T14:54:00Z">
            <w:rPr>
              <w:bCs/>
              <w:color w:val="000000"/>
            </w:rPr>
          </w:rPrChange>
        </w:rPr>
        <w:t xml:space="preserve"> chứng khoán và Upcom).</w:t>
      </w:r>
    </w:p>
    <w:p w14:paraId="6DD27B71" w14:textId="63B0101C" w:rsidR="00EE0E93" w:rsidRDefault="00DA406B" w:rsidP="00DD7774">
      <w:pPr>
        <w:spacing w:before="40" w:after="40" w:line="264" w:lineRule="auto"/>
        <w:ind w:firstLine="709"/>
        <w:jc w:val="both"/>
        <w:rPr>
          <w:rFonts w:ascii="Times New Roman" w:hAnsi="Times New Roman" w:cs="Times New Roman"/>
          <w:sz w:val="28"/>
          <w:szCs w:val="28"/>
        </w:rPr>
      </w:pPr>
      <w:r w:rsidRPr="00F57790" w:rsidDel="00AF40CD">
        <w:rPr>
          <w:rFonts w:ascii="Times New Roman" w:hAnsi="Times New Roman" w:cs="Times New Roman"/>
          <w:sz w:val="28"/>
          <w:szCs w:val="28"/>
        </w:rPr>
        <w:t xml:space="preserve"> </w:t>
      </w:r>
      <w:r w:rsidR="00DE5A60">
        <w:rPr>
          <w:rFonts w:ascii="Times New Roman" w:hAnsi="Times New Roman" w:cs="Times New Roman"/>
          <w:sz w:val="28"/>
          <w:szCs w:val="28"/>
        </w:rPr>
        <w:t>3.</w:t>
      </w:r>
      <w:r w:rsidR="00F57790" w:rsidRPr="00DD7774">
        <w:rPr>
          <w:rFonts w:ascii="Times New Roman" w:hAnsi="Times New Roman" w:cs="Times New Roman"/>
          <w:sz w:val="28"/>
          <w:szCs w:val="28"/>
        </w:rPr>
        <w:t>4</w:t>
      </w:r>
      <w:r w:rsidR="00DE5A60" w:rsidRPr="00DD7774">
        <w:rPr>
          <w:rFonts w:ascii="Times New Roman" w:hAnsi="Times New Roman" w:cs="Times New Roman"/>
          <w:sz w:val="28"/>
          <w:szCs w:val="28"/>
        </w:rPr>
        <w:t>. Để t</w:t>
      </w:r>
      <w:r w:rsidR="00F57790" w:rsidRPr="00F57790">
        <w:rPr>
          <w:rFonts w:ascii="Times New Roman" w:hAnsi="Times New Roman" w:cs="Times New Roman"/>
          <w:sz w:val="28"/>
          <w:szCs w:val="28"/>
        </w:rPr>
        <w:t xml:space="preserve">hực hiện </w:t>
      </w:r>
      <w:r w:rsidR="00EE0E93" w:rsidRPr="00F57790">
        <w:rPr>
          <w:rFonts w:ascii="Times New Roman" w:hAnsi="Times New Roman" w:cs="Times New Roman"/>
          <w:sz w:val="28"/>
          <w:szCs w:val="28"/>
        </w:rPr>
        <w:t>cam kết của Chính phủ Việt Nam về phòng, chống rửa tiền, tài trợ khủng bố và tài trợ phổ biến vũ khí hủy diệt hàng loạ</w:t>
      </w:r>
      <w:r w:rsidR="00EE0E93">
        <w:rPr>
          <w:rFonts w:ascii="Times New Roman" w:hAnsi="Times New Roman" w:cs="Times New Roman"/>
          <w:sz w:val="28"/>
          <w:szCs w:val="28"/>
        </w:rPr>
        <w:t xml:space="preserve">t; đảm bảo </w:t>
      </w:r>
      <w:r w:rsidR="00F57790" w:rsidRPr="00F57790">
        <w:rPr>
          <w:rFonts w:ascii="Times New Roman" w:hAnsi="Times New Roman" w:cs="Times New Roman"/>
          <w:sz w:val="28"/>
          <w:szCs w:val="28"/>
        </w:rPr>
        <w:t>phù hợp với chủ trương của Đảng và Nhà nước về việc hoàn thiện hệ thống chính sách, pháp luật, tạo môi trường đầu tư kinh doanh thuận lợi, an toàn, tin cậy, bình đẳng cho doanh nhân, doanh nghiệp phát triển</w:t>
      </w:r>
      <w:r w:rsidR="00DE5A60" w:rsidRPr="00DD7774">
        <w:rPr>
          <w:rFonts w:ascii="Times New Roman" w:hAnsi="Times New Roman" w:cs="Times New Roman"/>
          <w:sz w:val="28"/>
          <w:szCs w:val="28"/>
        </w:rPr>
        <w:t xml:space="preserve">, </w:t>
      </w:r>
      <w:r w:rsidR="00DE5A60">
        <w:rPr>
          <w:rFonts w:ascii="Times New Roman" w:hAnsi="Times New Roman" w:cs="Times New Roman"/>
          <w:sz w:val="28"/>
          <w:szCs w:val="28"/>
        </w:rPr>
        <w:t>d</w:t>
      </w:r>
      <w:r w:rsidR="00F57790" w:rsidRPr="00F57790">
        <w:rPr>
          <w:rFonts w:ascii="Times New Roman" w:hAnsi="Times New Roman" w:cs="Times New Roman"/>
          <w:sz w:val="28"/>
          <w:szCs w:val="28"/>
        </w:rPr>
        <w:t xml:space="preserve">ựa trên kinh nghiệm quốc tế và khuyến nghị của FATF, </w:t>
      </w:r>
      <w:r w:rsidR="00DE5A60">
        <w:rPr>
          <w:rFonts w:ascii="Times New Roman" w:hAnsi="Times New Roman" w:cs="Times New Roman"/>
          <w:sz w:val="28"/>
          <w:szCs w:val="28"/>
        </w:rPr>
        <w:t xml:space="preserve">Luật </w:t>
      </w:r>
      <w:r w:rsidR="00EE0E93">
        <w:rPr>
          <w:rFonts w:ascii="Times New Roman" w:hAnsi="Times New Roman" w:cs="Times New Roman"/>
          <w:sz w:val="28"/>
          <w:szCs w:val="28"/>
        </w:rPr>
        <w:t xml:space="preserve">bổ sung các quy định </w:t>
      </w:r>
      <w:r w:rsidR="00F57790" w:rsidRPr="00F57790">
        <w:rPr>
          <w:rFonts w:ascii="Times New Roman" w:hAnsi="Times New Roman" w:cs="Times New Roman"/>
          <w:sz w:val="28"/>
          <w:szCs w:val="28"/>
        </w:rPr>
        <w:t>về chủ sở hữu hưởng lợi (CSHHL) như sau:</w:t>
      </w:r>
    </w:p>
    <w:p w14:paraId="68695E56" w14:textId="77777777" w:rsidR="00EE0E93" w:rsidRDefault="00EE0E93"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 S</w:t>
      </w:r>
      <w:r w:rsidR="00CF4369" w:rsidRPr="00DD7774">
        <w:rPr>
          <w:rFonts w:ascii="Times New Roman" w:hAnsi="Times New Roman" w:cs="Times New Roman"/>
          <w:sz w:val="28"/>
          <w:szCs w:val="28"/>
        </w:rPr>
        <w:t>ửa đổi</w:t>
      </w:r>
      <w:r w:rsidRPr="00DD7774">
        <w:rPr>
          <w:rFonts w:ascii="Times New Roman" w:hAnsi="Times New Roman" w:cs="Times New Roman"/>
          <w:sz w:val="28"/>
          <w:szCs w:val="28"/>
        </w:rPr>
        <w:t>,</w:t>
      </w:r>
      <w:r w:rsidR="00CF4369" w:rsidRPr="00DD7774">
        <w:rPr>
          <w:rFonts w:ascii="Times New Roman" w:hAnsi="Times New Roman" w:cs="Times New Roman"/>
          <w:sz w:val="28"/>
          <w:szCs w:val="28"/>
        </w:rPr>
        <w:t xml:space="preserve"> bổ sung khoản 2, khoản 3; bổ sung khoản 5a Điều 8 về thu thập, cập nhật, lưu trữ thông tin về chủ sở hữu hưởng lợi và trách nhiệm trong kê khai thông tin chủ sở hữu hưởng lợi</w:t>
      </w:r>
      <w:r w:rsidRPr="00DD7774">
        <w:rPr>
          <w:rFonts w:ascii="Times New Roman" w:hAnsi="Times New Roman" w:cs="Times New Roman"/>
          <w:sz w:val="28"/>
          <w:szCs w:val="28"/>
        </w:rPr>
        <w:t>;</w:t>
      </w:r>
    </w:p>
    <w:p w14:paraId="0B1378C3" w14:textId="77777777" w:rsidR="003A0DF7" w:rsidRPr="00DD7774" w:rsidRDefault="00EE0E93"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F4369" w:rsidRPr="00DD7774">
        <w:rPr>
          <w:rFonts w:ascii="Times New Roman" w:hAnsi="Times New Roman" w:cs="Times New Roman"/>
          <w:sz w:val="28"/>
          <w:szCs w:val="28"/>
        </w:rPr>
        <w:t xml:space="preserve">Sửa đổi bổ sung khoản 2 Điều 11 </w:t>
      </w:r>
      <w:r w:rsidRPr="00DD7774">
        <w:rPr>
          <w:rFonts w:ascii="Times New Roman" w:hAnsi="Times New Roman" w:cs="Times New Roman"/>
          <w:sz w:val="28"/>
          <w:szCs w:val="28"/>
        </w:rPr>
        <w:t>quy định trách nhiệm của d</w:t>
      </w:r>
      <w:r w:rsidR="00CF4369" w:rsidRPr="00DD7774">
        <w:rPr>
          <w:rFonts w:ascii="Times New Roman" w:hAnsi="Times New Roman" w:cs="Times New Roman"/>
          <w:sz w:val="28"/>
          <w:szCs w:val="28"/>
        </w:rPr>
        <w:t>oanh nghiệp phải lưu giữ các tài và thông tin về chủ sở hữu hưởng lợi của doanh nghiệp tại trụ sở chính hoặc địa điểm khác được quy định trong Điều lệ công ty. Thông tin về tất cả các chủ sở hữu hưởng lợi phải được lưu trữ trong suốt quá trình hoạt động.</w:t>
      </w:r>
      <w:r w:rsidRPr="00DD7774">
        <w:rPr>
          <w:rFonts w:ascii="Times New Roman" w:hAnsi="Times New Roman" w:cs="Times New Roman"/>
          <w:sz w:val="28"/>
          <w:szCs w:val="28"/>
        </w:rPr>
        <w:t xml:space="preserve"> T</w:t>
      </w:r>
      <w:r w:rsidR="00CF4369" w:rsidRPr="00DD7774">
        <w:rPr>
          <w:rFonts w:ascii="Times New Roman" w:hAnsi="Times New Roman" w:cs="Times New Roman"/>
          <w:sz w:val="28"/>
          <w:szCs w:val="28"/>
        </w:rPr>
        <w:t>rường hợp doanh nghiệp giải thể, phá sản, chấm dứt hoạt động, cá nhân là người đại diện theo pháp luật phải có trách nhiệm lưu trữ các thông tin về chủ sở hữu hưởng lợi ít nhất 05 năm kể từ ngày cơ quan nhà nước có thẩm quyền ra quyết định giải thể, phá sản chấm dứt hoạt động doanh nghiệ</w:t>
      </w:r>
      <w:r w:rsidRPr="00DD7774">
        <w:rPr>
          <w:rFonts w:ascii="Times New Roman" w:hAnsi="Times New Roman" w:cs="Times New Roman"/>
          <w:sz w:val="28"/>
          <w:szCs w:val="28"/>
        </w:rPr>
        <w:t>p.</w:t>
      </w:r>
    </w:p>
    <w:p w14:paraId="46690BE7" w14:textId="77777777" w:rsidR="003A0DF7" w:rsidRPr="00DD7774" w:rsidRDefault="003A0DF7" w:rsidP="00DD7774">
      <w:pPr>
        <w:spacing w:before="40" w:after="40" w:line="264" w:lineRule="auto"/>
        <w:ind w:firstLine="709"/>
        <w:jc w:val="both"/>
        <w:rPr>
          <w:rFonts w:ascii="Times New Roman" w:hAnsi="Times New Roman" w:cs="Times New Roman"/>
          <w:sz w:val="28"/>
          <w:szCs w:val="28"/>
        </w:rPr>
      </w:pPr>
      <w:r w:rsidRPr="00DD7774">
        <w:rPr>
          <w:rFonts w:ascii="Times New Roman" w:hAnsi="Times New Roman" w:cs="Times New Roman"/>
          <w:sz w:val="28"/>
          <w:szCs w:val="28"/>
        </w:rPr>
        <w:t xml:space="preserve">- </w:t>
      </w:r>
      <w:r w:rsidR="00CF4369" w:rsidRPr="00DD7774">
        <w:rPr>
          <w:rFonts w:ascii="Times New Roman" w:hAnsi="Times New Roman" w:cs="Times New Roman"/>
          <w:sz w:val="28"/>
          <w:szCs w:val="28"/>
        </w:rPr>
        <w:t xml:space="preserve">Sửa đổi, bổ sung một số khoản của Điều 13 </w:t>
      </w:r>
      <w:r w:rsidRPr="00DD7774">
        <w:rPr>
          <w:rFonts w:ascii="Times New Roman" w:hAnsi="Times New Roman" w:cs="Times New Roman"/>
          <w:sz w:val="28"/>
          <w:szCs w:val="28"/>
        </w:rPr>
        <w:t>quy định trách nhiệm của người đại diện theo pháp luật của doanh nghiệp trong việc</w:t>
      </w:r>
      <w:r w:rsidR="00CF4369" w:rsidRPr="00DD7774">
        <w:rPr>
          <w:rFonts w:ascii="Times New Roman" w:hAnsi="Times New Roman" w:cs="Times New Roman"/>
          <w:sz w:val="28"/>
          <w:szCs w:val="28"/>
        </w:rPr>
        <w:t xml:space="preserve"> </w:t>
      </w:r>
      <w:r w:rsidRPr="00DD7774">
        <w:rPr>
          <w:rFonts w:ascii="Times New Roman" w:hAnsi="Times New Roman" w:cs="Times New Roman"/>
          <w:sz w:val="28"/>
          <w:szCs w:val="28"/>
        </w:rPr>
        <w:t>t</w:t>
      </w:r>
      <w:r w:rsidR="00CF4369" w:rsidRPr="00DD7774">
        <w:rPr>
          <w:rFonts w:ascii="Times New Roman" w:hAnsi="Times New Roman" w:cs="Times New Roman"/>
          <w:sz w:val="28"/>
          <w:szCs w:val="28"/>
        </w:rPr>
        <w:t>hông báo kịp thời, đầy đủ, chính xác cho doanh nghiệp về doanh nghiệp mà mình, người có liên quan của mình làm chủ hoặc là chủ sở hữu hưởng lợi, có cổ phần, phần vốn góp theo quy định</w:t>
      </w:r>
      <w:r w:rsidRPr="00DD7774">
        <w:rPr>
          <w:rFonts w:ascii="Times New Roman" w:hAnsi="Times New Roman" w:cs="Times New Roman"/>
          <w:sz w:val="28"/>
          <w:szCs w:val="28"/>
        </w:rPr>
        <w:t>; c</w:t>
      </w:r>
      <w:r w:rsidR="00CF4369" w:rsidRPr="00DD7774">
        <w:rPr>
          <w:rFonts w:ascii="Times New Roman" w:hAnsi="Times New Roman" w:cs="Times New Roman"/>
          <w:sz w:val="28"/>
          <w:szCs w:val="28"/>
        </w:rPr>
        <w:t>ung cấp chính xác, đầy đủ các thông tin về chủ sở hữu hưởng lợi của doanh nghiệp theo quy định của pháp luật và hợp tác với cơ quan có thẩm quyền khi được yêu cầu để xác định chủ sở hữu hưởng lợi của doanh nghiệ</w:t>
      </w:r>
      <w:r w:rsidRPr="00DD7774">
        <w:rPr>
          <w:rFonts w:ascii="Times New Roman" w:hAnsi="Times New Roman" w:cs="Times New Roman"/>
          <w:sz w:val="28"/>
          <w:szCs w:val="28"/>
        </w:rPr>
        <w:t>p</w:t>
      </w:r>
    </w:p>
    <w:p w14:paraId="2A95E5CB" w14:textId="771144B6" w:rsidR="00CF4369" w:rsidRPr="00DD7774" w:rsidRDefault="003A0DF7" w:rsidP="00DD7774">
      <w:pPr>
        <w:spacing w:before="40" w:after="40" w:line="264" w:lineRule="auto"/>
        <w:ind w:firstLine="709"/>
        <w:jc w:val="both"/>
        <w:rPr>
          <w:rFonts w:ascii="Times New Roman" w:hAnsi="Times New Roman" w:cs="Times New Roman"/>
          <w:sz w:val="28"/>
          <w:szCs w:val="28"/>
        </w:rPr>
      </w:pPr>
      <w:r w:rsidRPr="00DD7774">
        <w:rPr>
          <w:rFonts w:ascii="Times New Roman" w:hAnsi="Times New Roman" w:cs="Times New Roman"/>
          <w:sz w:val="28"/>
          <w:szCs w:val="28"/>
        </w:rPr>
        <w:t xml:space="preserve">- </w:t>
      </w:r>
      <w:r w:rsidR="00CF4369" w:rsidRPr="00DD7774">
        <w:rPr>
          <w:rFonts w:ascii="Times New Roman" w:hAnsi="Times New Roman" w:cs="Times New Roman"/>
          <w:sz w:val="28"/>
          <w:szCs w:val="28"/>
        </w:rPr>
        <w:t xml:space="preserve">Sửa tên Điều 15 và bổ sung khoản 4 của Điều 15 </w:t>
      </w:r>
      <w:r w:rsidRPr="00DD7774">
        <w:rPr>
          <w:rFonts w:ascii="Times New Roman" w:hAnsi="Times New Roman" w:cs="Times New Roman"/>
          <w:sz w:val="28"/>
          <w:szCs w:val="28"/>
        </w:rPr>
        <w:t xml:space="preserve">quy định về trách nhiệm của </w:t>
      </w:r>
      <w:r w:rsidR="00CF4369" w:rsidRPr="00DD7774">
        <w:rPr>
          <w:rFonts w:ascii="Times New Roman" w:hAnsi="Times New Roman" w:cs="Times New Roman"/>
          <w:sz w:val="28"/>
          <w:szCs w:val="28"/>
        </w:rPr>
        <w:t>chủ sở hữu hưởng lợi của doanh nghiệp</w:t>
      </w:r>
      <w:r w:rsidRPr="00DD7774">
        <w:rPr>
          <w:rFonts w:ascii="Times New Roman" w:hAnsi="Times New Roman" w:cs="Times New Roman"/>
          <w:sz w:val="28"/>
          <w:szCs w:val="28"/>
        </w:rPr>
        <w:t xml:space="preserve"> theo hướng </w:t>
      </w:r>
      <w:ins w:id="341" w:author="Microsoft Office User" w:date="2025-03-31T14:48:00Z">
        <w:r w:rsidR="004A4AEF">
          <w:rPr>
            <w:rFonts w:ascii="Times New Roman" w:hAnsi="Times New Roman" w:cs="Times New Roman"/>
            <w:sz w:val="28"/>
            <w:szCs w:val="28"/>
          </w:rPr>
          <w:t>c</w:t>
        </w:r>
      </w:ins>
      <w:del w:id="342" w:author="Microsoft Office User" w:date="2025-03-31T14:48:00Z">
        <w:r w:rsidR="00CF4369" w:rsidRPr="00DD7774" w:rsidDel="004A4AEF">
          <w:rPr>
            <w:rFonts w:ascii="Times New Roman" w:hAnsi="Times New Roman" w:cs="Times New Roman"/>
            <w:sz w:val="28"/>
            <w:szCs w:val="28"/>
          </w:rPr>
          <w:delText>C</w:delText>
        </w:r>
      </w:del>
      <w:r w:rsidR="00CF4369" w:rsidRPr="00DD7774">
        <w:rPr>
          <w:rFonts w:ascii="Times New Roman" w:hAnsi="Times New Roman" w:cs="Times New Roman"/>
          <w:sz w:val="28"/>
          <w:szCs w:val="28"/>
        </w:rPr>
        <w:t xml:space="preserve">hủ sở hữu hưởng lợi của </w:t>
      </w:r>
      <w:r w:rsidR="00CF4369" w:rsidRPr="00DD7774">
        <w:rPr>
          <w:rFonts w:ascii="Times New Roman" w:hAnsi="Times New Roman" w:cs="Times New Roman"/>
          <w:sz w:val="28"/>
          <w:szCs w:val="28"/>
        </w:rPr>
        <w:lastRenderedPageBreak/>
        <w:t>doanh nghiệp có trách nhiệm cung cấp chính xác, đầy đủ các thông tin của mình cho doanh nghiệp để thực hiện nghĩa vụ kê khai thông tin về chủ sở hữu hưởng lợi theo quy định của pháp luậ</w:t>
      </w:r>
      <w:r w:rsidRPr="00DD7774">
        <w:rPr>
          <w:rFonts w:ascii="Times New Roman" w:hAnsi="Times New Roman" w:cs="Times New Roman"/>
          <w:sz w:val="28"/>
          <w:szCs w:val="28"/>
        </w:rPr>
        <w:t>t.</w:t>
      </w:r>
    </w:p>
    <w:p w14:paraId="1358DE17" w14:textId="39C1979F" w:rsidR="00F57790" w:rsidRPr="00F57790" w:rsidRDefault="00EF6100" w:rsidP="00DD7774">
      <w:pPr>
        <w:spacing w:before="40" w:after="4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Sửa đổi bổ sung quy định tại khoản 2 Điều 121 </w:t>
      </w:r>
      <w:r w:rsidR="003A0DF7">
        <w:rPr>
          <w:rFonts w:ascii="Times New Roman" w:hAnsi="Times New Roman" w:cs="Times New Roman"/>
          <w:sz w:val="28"/>
          <w:szCs w:val="28"/>
        </w:rPr>
        <w:t xml:space="preserve">về nội dung </w:t>
      </w:r>
      <w:r w:rsidRPr="00DD7774">
        <w:rPr>
          <w:rFonts w:ascii="Times New Roman" w:hAnsi="Times New Roman" w:cs="Times New Roman"/>
          <w:sz w:val="28"/>
          <w:szCs w:val="28"/>
        </w:rPr>
        <w:t>cổ phiếu không có đủ các thông tin</w:t>
      </w:r>
      <w:r w:rsidR="003A0DF7" w:rsidRPr="00DD7774">
        <w:rPr>
          <w:rFonts w:ascii="Times New Roman" w:hAnsi="Times New Roman" w:cs="Times New Roman"/>
          <w:sz w:val="28"/>
          <w:szCs w:val="28"/>
        </w:rPr>
        <w:t xml:space="preserve"> quy định tại khoản 1 Điều 121</w:t>
      </w:r>
      <w:r w:rsidRPr="00DD7774">
        <w:rPr>
          <w:rFonts w:ascii="Times New Roman" w:hAnsi="Times New Roman" w:cs="Times New Roman"/>
          <w:sz w:val="28"/>
          <w:szCs w:val="28"/>
        </w:rPr>
        <w:t xml:space="preserve"> là không hợp lệ nhằm đảm bảo phù hợp với khuyến nghị của Lực lượng đặc nhiệm tài chính-FATF (về cấm việc phát hành cổ phiếu vô danh)</w:t>
      </w:r>
      <w:r w:rsidR="000C18DC" w:rsidRPr="00DD7774">
        <w:rPr>
          <w:rFonts w:ascii="Times New Roman" w:hAnsi="Times New Roman" w:cs="Times New Roman"/>
          <w:sz w:val="28"/>
          <w:szCs w:val="28"/>
        </w:rPr>
        <w:t>;</w:t>
      </w:r>
    </w:p>
    <w:p w14:paraId="534CE2AF" w14:textId="7823200A" w:rsidR="00F57790" w:rsidRPr="00F57790" w:rsidRDefault="00F57790" w:rsidP="00DD7774">
      <w:pPr>
        <w:spacing w:before="40" w:after="4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Sửa đổi, bổ sung quy định tại</w:t>
      </w:r>
      <w:r w:rsidR="000C18DC">
        <w:rPr>
          <w:rFonts w:ascii="Times New Roman" w:hAnsi="Times New Roman" w:cs="Times New Roman"/>
          <w:sz w:val="28"/>
          <w:szCs w:val="28"/>
        </w:rPr>
        <w:t xml:space="preserve"> Điều 31</w:t>
      </w:r>
      <w:r w:rsidRPr="00F57790">
        <w:rPr>
          <w:rFonts w:ascii="Times New Roman" w:hAnsi="Times New Roman" w:cs="Times New Roman"/>
          <w:sz w:val="28"/>
          <w:szCs w:val="28"/>
        </w:rPr>
        <w:t xml:space="preserve"> hồ sơ đăng ký doanh nghiệp liên quan đến việc bổ sung thông tin về chủ sở hữu hưởng lợi tại hồ sơ đăng ký doanh nghiệp</w:t>
      </w:r>
      <w:r w:rsidR="000C18DC">
        <w:rPr>
          <w:rFonts w:ascii="Times New Roman" w:hAnsi="Times New Roman" w:cs="Times New Roman"/>
          <w:sz w:val="28"/>
          <w:szCs w:val="28"/>
        </w:rPr>
        <w:t xml:space="preserve"> và xử lý các trường hợp </w:t>
      </w:r>
      <w:r w:rsidR="000C18DC" w:rsidRPr="00DD7774">
        <w:rPr>
          <w:rFonts w:ascii="Times New Roman" w:hAnsi="Times New Roman" w:cs="Times New Roman"/>
          <w:sz w:val="28"/>
          <w:szCs w:val="28"/>
        </w:rPr>
        <w:t>doanh nghiệp được thành lập trước thời điểm Luật này có hiệu lực thì việc kê khai bổ sung thông tin Chủ sở hữu hưởng lợi doanh nghiệp được thực hiện đồng thời tại thời điểm doanh nghiệp tiến hành thủ tục đăng ký thay đổi nội dung Giấy chứng nhận đăng ký doanh nghiệp hoặc thủ tục thông báo thay đổi nội dung đăng ký doanh nghiệp.</w:t>
      </w:r>
    </w:p>
    <w:p w14:paraId="47A1349B" w14:textId="66591087" w:rsidR="00F57790" w:rsidRPr="00F57790" w:rsidRDefault="00F57790" w:rsidP="00D76E83">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Bổ sung</w:t>
      </w:r>
      <w:del w:id="343" w:author="Admin" w:date="2025-03-28T10:39:00Z">
        <w:r w:rsidRPr="00F57790" w:rsidDel="007C43F3">
          <w:rPr>
            <w:rFonts w:ascii="Times New Roman" w:hAnsi="Times New Roman" w:cs="Times New Roman"/>
            <w:sz w:val="28"/>
            <w:szCs w:val="28"/>
          </w:rPr>
          <w:delText xml:space="preserve"> </w:delText>
        </w:r>
      </w:del>
      <w:r w:rsidR="000C18DC">
        <w:rPr>
          <w:rFonts w:ascii="Times New Roman" w:hAnsi="Times New Roman" w:cs="Times New Roman"/>
          <w:sz w:val="28"/>
          <w:szCs w:val="28"/>
        </w:rPr>
        <w:t xml:space="preserve"> khoản 1a vào sau khoản 1 Điều 33 nội dung </w:t>
      </w:r>
      <w:r w:rsidRPr="00F57790">
        <w:rPr>
          <w:rFonts w:ascii="Times New Roman" w:hAnsi="Times New Roman" w:cs="Times New Roman"/>
          <w:sz w:val="28"/>
          <w:szCs w:val="28"/>
        </w:rPr>
        <w:t>quy định về việc khai thác thông tin về CSHHL theo hướng các cơ quan nhà nước có thẩm quyền, cơ quan thực thi pháp luật có quyền đề nghị Cơ quan quản lý nhà nước về đăng ký kinh doanh và Cơ quan đăng ký kinh doanh cung cấp thông tin về CSHHL được lưu giữ trên Hệ thống thông tin quốc gia về đăng ký doanh nghiệp để thực hiện các nhiệm vụ công tác về phòng, chống tội phạm. Cơ quan quản lý nhà nước về đăng ký kinh doanh và Cơ quan đăng ký kinh doanh có nghĩa vụ cung cấp đầy đủ và kịp thời những thông tin này.</w:t>
      </w:r>
    </w:p>
    <w:p w14:paraId="3DB19E85" w14:textId="76910E86" w:rsidR="00113B97" w:rsidRDefault="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 </w:t>
      </w:r>
      <w:r w:rsidR="000C4B27">
        <w:rPr>
          <w:rFonts w:ascii="Times New Roman" w:hAnsi="Times New Roman" w:cs="Times New Roman"/>
          <w:sz w:val="28"/>
          <w:szCs w:val="28"/>
        </w:rPr>
        <w:t>Sửa đổi, b</w:t>
      </w:r>
      <w:r w:rsidRPr="00F57790">
        <w:rPr>
          <w:rFonts w:ascii="Times New Roman" w:hAnsi="Times New Roman" w:cs="Times New Roman"/>
          <w:sz w:val="28"/>
          <w:szCs w:val="28"/>
        </w:rPr>
        <w:t>ổ sung</w:t>
      </w:r>
      <w:r w:rsidR="000C4B27">
        <w:rPr>
          <w:rFonts w:ascii="Times New Roman" w:hAnsi="Times New Roman" w:cs="Times New Roman"/>
          <w:sz w:val="28"/>
          <w:szCs w:val="28"/>
        </w:rPr>
        <w:t xml:space="preserve"> khoản 1 Điều 216 quy định</w:t>
      </w:r>
      <w:r w:rsidRPr="00F57790">
        <w:rPr>
          <w:rFonts w:ascii="Times New Roman" w:hAnsi="Times New Roman" w:cs="Times New Roman"/>
          <w:sz w:val="28"/>
          <w:szCs w:val="28"/>
        </w:rPr>
        <w:t xml:space="preserve"> trách nhiệm của cơ quan đăng ký kinh doanh về việc yêu cầu doanh nghiệp báo cáo, cung cấp thông tin khi cần thiết nhằm phục vụ việc xác minh, đối chiếu thông tin CSHHL. Căn cứ thông tin được cung cấp, cơ quan đăng ký kinh doanh phải lưu trữ thông tin về tất cả CSHHL của doanh nghiệp trong suốt quá trình hoạt động và ít nhất 05 năm kể từ ngày doanh nghiệp giải thể, phá sản, chấm dứt hoạt động. </w:t>
      </w:r>
    </w:p>
    <w:p w14:paraId="49C90F0E" w14:textId="638409C0" w:rsidR="00113B97" w:rsidDel="007C43F3" w:rsidRDefault="00113B97">
      <w:pPr>
        <w:spacing w:before="80" w:after="80" w:line="264" w:lineRule="auto"/>
        <w:ind w:firstLine="709"/>
        <w:jc w:val="both"/>
        <w:rPr>
          <w:del w:id="344" w:author="Admin" w:date="2025-03-28T10:39:00Z"/>
          <w:rFonts w:ascii="Times New Roman" w:hAnsi="Times New Roman" w:cs="Times New Roman"/>
          <w:sz w:val="28"/>
          <w:szCs w:val="28"/>
        </w:rPr>
      </w:pPr>
    </w:p>
    <w:p w14:paraId="60662C9A" w14:textId="6C9FDA78" w:rsidR="00F57790" w:rsidRPr="00F57790" w:rsidDel="007C43F3" w:rsidRDefault="00F57790">
      <w:pPr>
        <w:spacing w:before="80" w:after="80" w:line="264" w:lineRule="auto"/>
        <w:ind w:firstLine="709"/>
        <w:jc w:val="both"/>
        <w:rPr>
          <w:del w:id="345" w:author="Admin" w:date="2025-03-28T10:39:00Z"/>
          <w:rFonts w:ascii="Times New Roman" w:hAnsi="Times New Roman" w:cs="Times New Roman"/>
          <w:sz w:val="28"/>
          <w:szCs w:val="28"/>
        </w:rPr>
      </w:pPr>
    </w:p>
    <w:p w14:paraId="0B4FF898" w14:textId="27D41DC5" w:rsidR="00ED636B" w:rsidRPr="00DD7774" w:rsidRDefault="00ED636B" w:rsidP="00F57790">
      <w:pPr>
        <w:spacing w:before="80" w:after="80" w:line="264" w:lineRule="auto"/>
        <w:ind w:firstLine="709"/>
        <w:jc w:val="both"/>
        <w:rPr>
          <w:rFonts w:ascii="Times New Roman" w:hAnsi="Times New Roman" w:cs="Times New Roman"/>
          <w:b/>
          <w:sz w:val="28"/>
          <w:szCs w:val="28"/>
        </w:rPr>
      </w:pPr>
      <w:r w:rsidRPr="00DD7774">
        <w:rPr>
          <w:rFonts w:ascii="Times New Roman" w:hAnsi="Times New Roman" w:cs="Times New Roman"/>
          <w:b/>
          <w:sz w:val="28"/>
          <w:szCs w:val="28"/>
        </w:rPr>
        <w:t xml:space="preserve">V. MỘT SỐ NỘI DUNG XIN Ý KIẾN </w:t>
      </w:r>
    </w:p>
    <w:p w14:paraId="4560EE54" w14:textId="77777777" w:rsidR="00113B97" w:rsidRDefault="00ED636B" w:rsidP="00113B97">
      <w:pPr>
        <w:spacing w:before="80" w:after="80" w:line="264" w:lineRule="auto"/>
        <w:ind w:firstLine="709"/>
        <w:jc w:val="both"/>
        <w:rPr>
          <w:rFonts w:ascii="Times New Roman" w:hAnsi="Times New Roman" w:cs="Times New Roman"/>
          <w:sz w:val="28"/>
          <w:szCs w:val="28"/>
        </w:rPr>
      </w:pPr>
      <w:r w:rsidRPr="00DD7774">
        <w:rPr>
          <w:rFonts w:ascii="Times New Roman" w:hAnsi="Times New Roman" w:cs="Times New Roman"/>
          <w:sz w:val="28"/>
          <w:szCs w:val="28"/>
        </w:rPr>
        <w:t xml:space="preserve">Trong quá trình tham vấn các ý kiến góp ý cho Dự thảo </w:t>
      </w:r>
      <w:r>
        <w:rPr>
          <w:rFonts w:ascii="Times New Roman" w:hAnsi="Times New Roman" w:cs="Times New Roman"/>
          <w:sz w:val="28"/>
          <w:szCs w:val="28"/>
        </w:rPr>
        <w:t>Luật</w:t>
      </w:r>
      <w:r w:rsidRPr="00DD7774">
        <w:rPr>
          <w:rFonts w:ascii="Times New Roman" w:hAnsi="Times New Roman" w:cs="Times New Roman"/>
          <w:sz w:val="28"/>
          <w:szCs w:val="28"/>
        </w:rPr>
        <w:t xml:space="preserve">, hiện có một số nội dung còn ý kiến khác nhau. Bộ </w:t>
      </w:r>
      <w:r>
        <w:rPr>
          <w:rFonts w:ascii="Times New Roman" w:hAnsi="Times New Roman" w:cs="Times New Roman"/>
          <w:sz w:val="28"/>
          <w:szCs w:val="28"/>
        </w:rPr>
        <w:t xml:space="preserve">Tài chính </w:t>
      </w:r>
      <w:r w:rsidRPr="00DD7774">
        <w:rPr>
          <w:rFonts w:ascii="Times New Roman" w:hAnsi="Times New Roman" w:cs="Times New Roman"/>
          <w:sz w:val="28"/>
          <w:szCs w:val="28"/>
        </w:rPr>
        <w:t xml:space="preserve">báo cáo cụ thể nội dung còn ý kiến khác nhau </w:t>
      </w:r>
      <w:r w:rsidR="00113B97">
        <w:rPr>
          <w:rFonts w:ascii="Times New Roman" w:hAnsi="Times New Roman" w:cs="Times New Roman"/>
          <w:sz w:val="28"/>
          <w:szCs w:val="28"/>
        </w:rPr>
        <w:t xml:space="preserve">về </w:t>
      </w:r>
      <w:r w:rsidR="00DF2D7D" w:rsidRPr="00DD7774">
        <w:rPr>
          <w:rFonts w:ascii="Times New Roman" w:hAnsi="Times New Roman" w:cs="Times New Roman"/>
          <w:sz w:val="28"/>
          <w:szCs w:val="28"/>
        </w:rPr>
        <w:t xml:space="preserve">quy định </w:t>
      </w:r>
      <w:r w:rsidR="000C4B27" w:rsidRPr="00DD7774">
        <w:rPr>
          <w:rFonts w:ascii="Times New Roman" w:hAnsi="Times New Roman" w:cs="Times New Roman"/>
          <w:sz w:val="28"/>
          <w:szCs w:val="28"/>
        </w:rPr>
        <w:t>kiểm tra, giám sát việc góp vốn thành lập, tăng giảm vốn điều lệ của doanh nghiệp</w:t>
      </w:r>
      <w:r w:rsidR="00113B97">
        <w:rPr>
          <w:rFonts w:ascii="Times New Roman" w:hAnsi="Times New Roman" w:cs="Times New Roman"/>
          <w:sz w:val="28"/>
          <w:szCs w:val="28"/>
        </w:rPr>
        <w:t xml:space="preserve"> </w:t>
      </w:r>
      <w:r w:rsidR="00113B97" w:rsidRPr="00C015DF">
        <w:rPr>
          <w:rFonts w:ascii="Times New Roman" w:hAnsi="Times New Roman" w:cs="Times New Roman"/>
          <w:sz w:val="28"/>
          <w:szCs w:val="28"/>
        </w:rPr>
        <w:t>và kiến nghị phương án như sau</w:t>
      </w:r>
      <w:r w:rsidR="00113B97">
        <w:rPr>
          <w:rFonts w:ascii="Times New Roman" w:hAnsi="Times New Roman" w:cs="Times New Roman"/>
          <w:sz w:val="28"/>
          <w:szCs w:val="28"/>
        </w:rPr>
        <w:t>:</w:t>
      </w:r>
    </w:p>
    <w:p w14:paraId="4ACCEF9E" w14:textId="24982BEF" w:rsidR="000736AD" w:rsidRPr="00DD7774" w:rsidRDefault="000C4B27" w:rsidP="00DD7774">
      <w:pPr>
        <w:pStyle w:val="ListParagraph"/>
        <w:spacing w:before="120" w:after="120" w:line="276" w:lineRule="auto"/>
        <w:ind w:left="0" w:firstLine="567"/>
        <w:jc w:val="both"/>
        <w:rPr>
          <w:rFonts w:ascii="Times New Roman" w:hAnsi="Times New Roman" w:cs="Times New Roman"/>
          <w:sz w:val="28"/>
          <w:szCs w:val="28"/>
        </w:rPr>
      </w:pPr>
      <w:r w:rsidRPr="00DD7774">
        <w:rPr>
          <w:rFonts w:ascii="Times New Roman" w:hAnsi="Times New Roman" w:cs="Times New Roman"/>
          <w:sz w:val="28"/>
          <w:szCs w:val="28"/>
          <w:u w:val="single"/>
        </w:rPr>
        <w:t>Ý kiến thứ nhất cho rằng:</w:t>
      </w:r>
      <w:r>
        <w:rPr>
          <w:rFonts w:ascii="Times New Roman" w:hAnsi="Times New Roman" w:cs="Times New Roman"/>
          <w:sz w:val="28"/>
          <w:szCs w:val="28"/>
        </w:rPr>
        <w:t xml:space="preserve"> </w:t>
      </w:r>
      <w:r w:rsidR="00E5771D" w:rsidRPr="00DD7774">
        <w:rPr>
          <w:rFonts w:ascii="Times New Roman" w:hAnsi="Times New Roman" w:cs="Times New Roman"/>
          <w:sz w:val="28"/>
          <w:szCs w:val="28"/>
        </w:rPr>
        <w:t xml:space="preserve">Hiện nay việc đăng ký vốn, tăng vốn điều lệ </w:t>
      </w:r>
      <w:del w:id="346" w:author="Admin" w:date="2025-03-28T10:49:00Z">
        <w:r w:rsidR="00E5771D" w:rsidRPr="00DD7774" w:rsidDel="00671D72">
          <w:rPr>
            <w:rFonts w:ascii="Times New Roman" w:hAnsi="Times New Roman" w:cs="Times New Roman"/>
            <w:sz w:val="28"/>
            <w:szCs w:val="28"/>
          </w:rPr>
          <w:delText xml:space="preserve">đang </w:delText>
        </w:r>
        <w:r w:rsidR="000736AD" w:rsidDel="00671D72">
          <w:rPr>
            <w:rFonts w:ascii="Times New Roman" w:hAnsi="Times New Roman" w:cs="Times New Roman"/>
            <w:sz w:val="28"/>
            <w:szCs w:val="28"/>
          </w:rPr>
          <w:delText xml:space="preserve">không được quản lý </w:delText>
        </w:r>
      </w:del>
      <w:ins w:id="347" w:author="Admin" w:date="2025-03-28T10:49:00Z">
        <w:r w:rsidR="00671D72">
          <w:rPr>
            <w:rFonts w:ascii="Times New Roman" w:hAnsi="Times New Roman" w:cs="Times New Roman"/>
            <w:sz w:val="28"/>
            <w:szCs w:val="28"/>
          </w:rPr>
          <w:t xml:space="preserve">không </w:t>
        </w:r>
      </w:ins>
      <w:r w:rsidR="000736AD">
        <w:rPr>
          <w:rFonts w:ascii="Times New Roman" w:hAnsi="Times New Roman" w:cs="Times New Roman"/>
          <w:sz w:val="28"/>
          <w:szCs w:val="28"/>
        </w:rPr>
        <w:t xml:space="preserve">chặt chẽ </w:t>
      </w:r>
      <w:r w:rsidR="00E5771D" w:rsidRPr="00DD7774">
        <w:rPr>
          <w:rFonts w:ascii="Times New Roman" w:hAnsi="Times New Roman" w:cs="Times New Roman"/>
          <w:sz w:val="28"/>
          <w:szCs w:val="28"/>
        </w:rPr>
        <w:t xml:space="preserve">dẫn đến nhiều trường hợp các công ty tăng vốn </w:t>
      </w:r>
      <w:r w:rsidR="00113B97">
        <w:rPr>
          <w:rFonts w:ascii="Times New Roman" w:hAnsi="Times New Roman" w:cs="Times New Roman"/>
          <w:sz w:val="28"/>
          <w:szCs w:val="28"/>
        </w:rPr>
        <w:t>“</w:t>
      </w:r>
      <w:r w:rsidR="00E5771D" w:rsidRPr="00DD7774">
        <w:rPr>
          <w:rFonts w:ascii="Times New Roman" w:hAnsi="Times New Roman" w:cs="Times New Roman"/>
          <w:sz w:val="28"/>
          <w:szCs w:val="28"/>
        </w:rPr>
        <w:t>ảo</w:t>
      </w:r>
      <w:r w:rsidR="00113B97">
        <w:rPr>
          <w:rFonts w:ascii="Times New Roman" w:hAnsi="Times New Roman" w:cs="Times New Roman"/>
          <w:sz w:val="28"/>
          <w:szCs w:val="28"/>
        </w:rPr>
        <w:t>”</w:t>
      </w:r>
      <w:r w:rsidR="00E5771D" w:rsidRPr="00DD7774">
        <w:rPr>
          <w:rFonts w:ascii="Times New Roman" w:hAnsi="Times New Roman" w:cs="Times New Roman"/>
          <w:sz w:val="28"/>
          <w:szCs w:val="28"/>
        </w:rPr>
        <w:t xml:space="preserve"> trước khi trở thành công ty đại chúng</w:t>
      </w:r>
      <w:del w:id="348" w:author="Admin" w:date="2025-03-28T10:49:00Z">
        <w:r w:rsidR="00113B97" w:rsidDel="00C4225C">
          <w:rPr>
            <w:rFonts w:ascii="Times New Roman" w:hAnsi="Times New Roman" w:cs="Times New Roman"/>
            <w:sz w:val="28"/>
            <w:szCs w:val="28"/>
          </w:rPr>
          <w:delText xml:space="preserve">; </w:delText>
        </w:r>
      </w:del>
      <w:ins w:id="349" w:author="Admin" w:date="2025-03-28T10:49:00Z">
        <w:r w:rsidR="00C4225C">
          <w:rPr>
            <w:rFonts w:ascii="Times New Roman" w:hAnsi="Times New Roman" w:cs="Times New Roman"/>
            <w:sz w:val="28"/>
            <w:szCs w:val="28"/>
          </w:rPr>
          <w:t xml:space="preserve"> hoặc </w:t>
        </w:r>
      </w:ins>
      <w:del w:id="350" w:author="Admin" w:date="2025-03-28T10:50:00Z">
        <w:r w:rsidR="00113B97" w:rsidDel="00C4225C">
          <w:rPr>
            <w:rFonts w:ascii="Times New Roman" w:hAnsi="Times New Roman" w:cs="Times New Roman"/>
            <w:sz w:val="28"/>
            <w:szCs w:val="28"/>
          </w:rPr>
          <w:delText xml:space="preserve">cá nhân, tổ chức </w:delText>
        </w:r>
      </w:del>
      <w:r w:rsidR="000736AD" w:rsidRPr="00DD7774">
        <w:rPr>
          <w:rFonts w:ascii="Times New Roman" w:hAnsi="Times New Roman" w:cs="Times New Roman"/>
          <w:sz w:val="28"/>
          <w:szCs w:val="28"/>
        </w:rPr>
        <w:t>thành lập doanh nghiệp để mua bán và sử dụng hóa đơn không hợp pháp, có các hành vi gian lận khi sử dụng hóa đơn, chiếm đoạt tiền thuế của ngân sách Nhà nước</w:t>
      </w:r>
      <w:r w:rsidR="000736AD">
        <w:rPr>
          <w:rFonts w:ascii="Times New Roman" w:hAnsi="Times New Roman" w:cs="Times New Roman"/>
          <w:sz w:val="28"/>
          <w:szCs w:val="28"/>
        </w:rPr>
        <w:t xml:space="preserve">, </w:t>
      </w:r>
      <w:r w:rsidR="000736AD" w:rsidRPr="00F57790">
        <w:rPr>
          <w:rFonts w:ascii="Times New Roman" w:hAnsi="Times New Roman" w:cs="Times New Roman"/>
          <w:sz w:val="28"/>
          <w:szCs w:val="28"/>
        </w:rPr>
        <w:t xml:space="preserve">vay vốn ngân hàng hoặc phát hành trái phiếu riêng lẻ như </w:t>
      </w:r>
      <w:r w:rsidR="000736AD" w:rsidRPr="00F57790">
        <w:rPr>
          <w:rFonts w:ascii="Times New Roman" w:hAnsi="Times New Roman" w:cs="Times New Roman"/>
          <w:sz w:val="28"/>
          <w:szCs w:val="28"/>
        </w:rPr>
        <w:lastRenderedPageBreak/>
        <w:t>trong thời gian vừa qua</w:t>
      </w:r>
      <w:r w:rsidR="000736AD">
        <w:rPr>
          <w:rFonts w:ascii="Times New Roman" w:hAnsi="Times New Roman" w:cs="Times New Roman"/>
          <w:sz w:val="28"/>
          <w:szCs w:val="28"/>
        </w:rPr>
        <w:t xml:space="preserve">. Do vậy, </w:t>
      </w:r>
      <w:r w:rsidR="000736AD" w:rsidRPr="00F57790">
        <w:rPr>
          <w:rFonts w:ascii="Times New Roman" w:hAnsi="Times New Roman" w:cs="Times New Roman"/>
          <w:sz w:val="28"/>
          <w:szCs w:val="28"/>
        </w:rPr>
        <w:t>đề nghị</w:t>
      </w:r>
      <w:r w:rsidR="000736AD">
        <w:rPr>
          <w:rFonts w:ascii="Times New Roman" w:hAnsi="Times New Roman" w:cs="Times New Roman"/>
          <w:sz w:val="28"/>
          <w:szCs w:val="28"/>
        </w:rPr>
        <w:t xml:space="preserve"> </w:t>
      </w:r>
      <w:r w:rsidR="000736AD" w:rsidRPr="00F57790">
        <w:rPr>
          <w:rFonts w:ascii="Times New Roman" w:hAnsi="Times New Roman" w:cs="Times New Roman"/>
          <w:sz w:val="28"/>
          <w:szCs w:val="28"/>
        </w:rPr>
        <w:t>nghiên cứu, bổ</w:t>
      </w:r>
      <w:r w:rsidR="000736AD">
        <w:rPr>
          <w:rFonts w:ascii="Times New Roman" w:hAnsi="Times New Roman" w:cs="Times New Roman"/>
          <w:sz w:val="28"/>
          <w:szCs w:val="28"/>
        </w:rPr>
        <w:t xml:space="preserve"> sung</w:t>
      </w:r>
      <w:r w:rsidR="000736AD" w:rsidRPr="00F57790">
        <w:rPr>
          <w:rFonts w:ascii="Times New Roman" w:hAnsi="Times New Roman" w:cs="Times New Roman"/>
          <w:sz w:val="28"/>
          <w:szCs w:val="28"/>
        </w:rPr>
        <w:t xml:space="preserve"> </w:t>
      </w:r>
      <w:r w:rsidR="000736AD" w:rsidRPr="00C015DF">
        <w:rPr>
          <w:rFonts w:ascii="Times New Roman" w:hAnsi="Times New Roman" w:cs="Times New Roman"/>
          <w:sz w:val="28"/>
          <w:szCs w:val="28"/>
        </w:rPr>
        <w:t xml:space="preserve">vào Luật doanh nghiệp các quy định cụ thể </w:t>
      </w:r>
      <w:r w:rsidR="00113B97">
        <w:rPr>
          <w:rFonts w:ascii="Times New Roman" w:hAnsi="Times New Roman" w:cs="Times New Roman"/>
          <w:sz w:val="28"/>
          <w:szCs w:val="28"/>
        </w:rPr>
        <w:t xml:space="preserve">về </w:t>
      </w:r>
      <w:r w:rsidR="000736AD" w:rsidRPr="00C015DF">
        <w:rPr>
          <w:rFonts w:ascii="Times New Roman" w:hAnsi="Times New Roman" w:cs="Times New Roman"/>
          <w:sz w:val="28"/>
          <w:szCs w:val="28"/>
        </w:rPr>
        <w:t>thủ tục đăng ký vốn ban đầu, tăng vốn như: điều kiện, hồ sơ, tổ chức định giá…để tăng tính minh bạch và có sự kiểm tra chặt chẽ ngay từ bước ban đầ</w:t>
      </w:r>
      <w:r w:rsidR="000736AD">
        <w:rPr>
          <w:rFonts w:ascii="Times New Roman" w:hAnsi="Times New Roman" w:cs="Times New Roman"/>
          <w:sz w:val="28"/>
          <w:szCs w:val="28"/>
        </w:rPr>
        <w:t>u</w:t>
      </w:r>
      <w:del w:id="351" w:author="Admin" w:date="2025-03-28T10:49:00Z">
        <w:r w:rsidR="000736AD" w:rsidDel="00671D72">
          <w:rPr>
            <w:rFonts w:ascii="Times New Roman" w:hAnsi="Times New Roman" w:cs="Times New Roman"/>
            <w:sz w:val="28"/>
            <w:szCs w:val="28"/>
          </w:rPr>
          <w:delText>; đ</w:delText>
        </w:r>
      </w:del>
      <w:ins w:id="352" w:author="Admin" w:date="2025-03-28T10:49:00Z">
        <w:r w:rsidR="00671D72">
          <w:rPr>
            <w:rFonts w:ascii="Times New Roman" w:hAnsi="Times New Roman" w:cs="Times New Roman"/>
            <w:sz w:val="28"/>
            <w:szCs w:val="28"/>
          </w:rPr>
          <w:t>. Đ</w:t>
        </w:r>
      </w:ins>
      <w:r w:rsidR="000736AD">
        <w:rPr>
          <w:rFonts w:ascii="Times New Roman" w:hAnsi="Times New Roman" w:cs="Times New Roman"/>
          <w:sz w:val="28"/>
          <w:szCs w:val="28"/>
        </w:rPr>
        <w:t xml:space="preserve">ồng thời </w:t>
      </w:r>
      <w:r w:rsidR="000736AD" w:rsidRPr="00F57790">
        <w:rPr>
          <w:rFonts w:ascii="Times New Roman" w:hAnsi="Times New Roman" w:cs="Times New Roman"/>
          <w:sz w:val="28"/>
          <w:szCs w:val="28"/>
        </w:rPr>
        <w:t>tăng cường giám sát, kiểm tra, chế tài xử lý cụ thể đối với các doanh nghiệp nêu trên</w:t>
      </w:r>
      <w:r w:rsidR="00113B97">
        <w:rPr>
          <w:rFonts w:ascii="Times New Roman" w:hAnsi="Times New Roman" w:cs="Times New Roman"/>
          <w:sz w:val="28"/>
          <w:szCs w:val="28"/>
        </w:rPr>
        <w:t xml:space="preserve"> tại thời điểm hết thời gian cam kết góp vốn</w:t>
      </w:r>
      <w:r w:rsidR="000736AD" w:rsidRPr="00F57790">
        <w:rPr>
          <w:rFonts w:ascii="Times New Roman" w:hAnsi="Times New Roman" w:cs="Times New Roman"/>
          <w:sz w:val="28"/>
          <w:szCs w:val="28"/>
        </w:rPr>
        <w:t xml:space="preserve">, như: bổ sung thành phần hồ sơ </w:t>
      </w:r>
      <w:r w:rsidR="000A3F28">
        <w:rPr>
          <w:rFonts w:ascii="Times New Roman" w:hAnsi="Times New Roman" w:cs="Times New Roman"/>
          <w:sz w:val="28"/>
          <w:szCs w:val="28"/>
        </w:rPr>
        <w:t xml:space="preserve">đăng ký </w:t>
      </w:r>
      <w:r w:rsidR="000736AD" w:rsidRPr="00F57790">
        <w:rPr>
          <w:rFonts w:ascii="Times New Roman" w:hAnsi="Times New Roman" w:cs="Times New Roman"/>
          <w:sz w:val="28"/>
          <w:szCs w:val="28"/>
        </w:rPr>
        <w:t>bao gồm giấy tờ chứng minh năng lực tài chính của cá nhân, tổ chứ</w:t>
      </w:r>
      <w:r w:rsidR="00113B97">
        <w:rPr>
          <w:rFonts w:ascii="Times New Roman" w:hAnsi="Times New Roman" w:cs="Times New Roman"/>
          <w:sz w:val="28"/>
          <w:szCs w:val="28"/>
        </w:rPr>
        <w:t xml:space="preserve">c </w:t>
      </w:r>
      <w:r w:rsidR="000736AD" w:rsidRPr="00F57790">
        <w:rPr>
          <w:rFonts w:ascii="Times New Roman" w:hAnsi="Times New Roman" w:cs="Times New Roman"/>
          <w:sz w:val="28"/>
          <w:szCs w:val="28"/>
        </w:rPr>
        <w:t>góp vốn, bảo đảm khả năng chi trả và góp đủ số vốn đ</w:t>
      </w:r>
      <w:r w:rsidR="000736AD">
        <w:rPr>
          <w:rFonts w:ascii="Times New Roman" w:hAnsi="Times New Roman" w:cs="Times New Roman"/>
          <w:sz w:val="28"/>
          <w:szCs w:val="28"/>
        </w:rPr>
        <w:t>ăng ký</w:t>
      </w:r>
      <w:r w:rsidR="00113B97">
        <w:rPr>
          <w:rFonts w:ascii="Times New Roman" w:hAnsi="Times New Roman" w:cs="Times New Roman"/>
          <w:sz w:val="28"/>
          <w:szCs w:val="28"/>
        </w:rPr>
        <w:t>, tăng vốn</w:t>
      </w:r>
      <w:r w:rsidR="000736AD">
        <w:rPr>
          <w:rFonts w:ascii="Times New Roman" w:hAnsi="Times New Roman" w:cs="Times New Roman"/>
          <w:sz w:val="28"/>
          <w:szCs w:val="28"/>
        </w:rPr>
        <w:t xml:space="preserve"> để hạn chế tình trạng này.</w:t>
      </w:r>
    </w:p>
    <w:p w14:paraId="19293578" w14:textId="01021B1C" w:rsidR="000A3F28" w:rsidRDefault="00E5771D" w:rsidP="00DD7774">
      <w:pPr>
        <w:pStyle w:val="ListParagraph"/>
        <w:spacing w:before="120" w:after="120" w:line="276" w:lineRule="auto"/>
        <w:ind w:left="0" w:firstLine="567"/>
        <w:jc w:val="both"/>
        <w:rPr>
          <w:rFonts w:ascii="Times New Roman" w:hAnsi="Times New Roman" w:cs="Times New Roman"/>
          <w:sz w:val="28"/>
          <w:szCs w:val="28"/>
        </w:rPr>
      </w:pPr>
      <w:r w:rsidRPr="00DD7774">
        <w:rPr>
          <w:rFonts w:ascii="Times New Roman" w:hAnsi="Times New Roman" w:cs="Times New Roman"/>
          <w:sz w:val="28"/>
          <w:szCs w:val="28"/>
          <w:u w:val="single"/>
        </w:rPr>
        <w:t>Ý kiến thứ hai cho rằng:</w:t>
      </w:r>
      <w:r>
        <w:rPr>
          <w:rFonts w:ascii="Times New Roman" w:hAnsi="Times New Roman" w:cs="Times New Roman"/>
          <w:sz w:val="28"/>
          <w:szCs w:val="28"/>
        </w:rPr>
        <w:t xml:space="preserve"> </w:t>
      </w:r>
      <w:r w:rsidRPr="00DD7774">
        <w:rPr>
          <w:rFonts w:ascii="Times New Roman" w:hAnsi="Times New Roman" w:cs="Times New Roman"/>
          <w:sz w:val="28"/>
          <w:szCs w:val="28"/>
        </w:rPr>
        <w:t>Luật Doanh nghiệp hiện hành qu</w:t>
      </w:r>
      <w:r w:rsidR="000736AD" w:rsidRPr="00DD7774">
        <w:rPr>
          <w:rFonts w:ascii="Times New Roman" w:hAnsi="Times New Roman" w:cs="Times New Roman"/>
          <w:sz w:val="28"/>
          <w:szCs w:val="28"/>
        </w:rPr>
        <w:t>y</w:t>
      </w:r>
      <w:r w:rsidRPr="00DD7774">
        <w:rPr>
          <w:rFonts w:ascii="Times New Roman" w:hAnsi="Times New Roman" w:cs="Times New Roman"/>
          <w:sz w:val="28"/>
          <w:szCs w:val="28"/>
        </w:rPr>
        <w:t xml:space="preserve"> định về</w:t>
      </w:r>
      <w:ins w:id="353" w:author="Admin" w:date="2025-03-28T10:50:00Z">
        <w:r w:rsidR="00C4225C">
          <w:rPr>
            <w:rFonts w:ascii="Times New Roman" w:hAnsi="Times New Roman" w:cs="Times New Roman"/>
            <w:sz w:val="28"/>
            <w:szCs w:val="28"/>
          </w:rPr>
          <w:t xml:space="preserve"> </w:t>
        </w:r>
      </w:ins>
      <w:ins w:id="354" w:author="Admin" w:date="2025-03-28T10:51:00Z">
        <w:r w:rsidR="00C4225C">
          <w:rPr>
            <w:rFonts w:ascii="Times New Roman" w:hAnsi="Times New Roman" w:cs="Times New Roman"/>
            <w:sz w:val="28"/>
            <w:szCs w:val="28"/>
          </w:rPr>
          <w:t>việc</w:t>
        </w:r>
      </w:ins>
      <w:r w:rsidRPr="00DD7774">
        <w:rPr>
          <w:rFonts w:ascii="Times New Roman" w:hAnsi="Times New Roman" w:cs="Times New Roman"/>
          <w:sz w:val="28"/>
          <w:szCs w:val="28"/>
        </w:rPr>
        <w:t xml:space="preserve"> thành lập doanh nghiệp </w:t>
      </w:r>
      <w:del w:id="355" w:author="Admin" w:date="2025-03-28T10:51:00Z">
        <w:r w:rsidRPr="00DD7774" w:rsidDel="00C4225C">
          <w:rPr>
            <w:rFonts w:ascii="Times New Roman" w:hAnsi="Times New Roman" w:cs="Times New Roman"/>
            <w:sz w:val="28"/>
            <w:szCs w:val="28"/>
          </w:rPr>
          <w:delText xml:space="preserve">rất </w:delText>
        </w:r>
      </w:del>
      <w:r w:rsidRPr="00DD7774">
        <w:rPr>
          <w:rFonts w:ascii="Times New Roman" w:hAnsi="Times New Roman" w:cs="Times New Roman"/>
          <w:sz w:val="28"/>
          <w:szCs w:val="28"/>
        </w:rPr>
        <w:t xml:space="preserve">thông thoáng để khuyến khích doanh nghiệp thành lập và hoạt động sản xuất kinh doanh, đóng góp cho nền kinh tế và cho xã hội. </w:t>
      </w:r>
      <w:r w:rsidR="000736AD" w:rsidRPr="00DD7774">
        <w:rPr>
          <w:rFonts w:ascii="Times New Roman" w:hAnsi="Times New Roman" w:cs="Times New Roman"/>
          <w:sz w:val="28"/>
          <w:szCs w:val="28"/>
        </w:rPr>
        <w:t xml:space="preserve">Để tiếp tục tạo điều kiện phát triển doanh nghiệp; đảm bảo </w:t>
      </w:r>
      <w:r w:rsidRPr="00DD7774">
        <w:rPr>
          <w:rFonts w:ascii="Times New Roman" w:hAnsi="Times New Roman" w:cs="Times New Roman"/>
          <w:sz w:val="28"/>
          <w:szCs w:val="28"/>
        </w:rPr>
        <w:t xml:space="preserve">doanh nghiệp được quyền tự do kinh doanh ngành, nghề mà </w:t>
      </w:r>
      <w:ins w:id="356" w:author="Admin" w:date="2025-03-28T10:52:00Z">
        <w:r w:rsidR="00DD3043">
          <w:rPr>
            <w:rFonts w:ascii="Times New Roman" w:hAnsi="Times New Roman" w:cs="Times New Roman"/>
            <w:sz w:val="28"/>
            <w:szCs w:val="28"/>
          </w:rPr>
          <w:t xml:space="preserve">pháp </w:t>
        </w:r>
      </w:ins>
      <w:r w:rsidRPr="00DD7774">
        <w:rPr>
          <w:rFonts w:ascii="Times New Roman" w:hAnsi="Times New Roman" w:cs="Times New Roman"/>
          <w:sz w:val="28"/>
          <w:szCs w:val="28"/>
        </w:rPr>
        <w:t>luật không cấm</w:t>
      </w:r>
      <w:del w:id="357" w:author="Admin" w:date="2025-03-28T10:52:00Z">
        <w:r w:rsidRPr="00DD7774" w:rsidDel="00DD3043">
          <w:rPr>
            <w:rFonts w:ascii="Times New Roman" w:hAnsi="Times New Roman" w:cs="Times New Roman"/>
            <w:sz w:val="28"/>
            <w:szCs w:val="28"/>
          </w:rPr>
          <w:delText xml:space="preserve"> và được lựa chọn hình thức, phương thức huy động, phân bổ và sử dụng vố</w:delText>
        </w:r>
        <w:r w:rsidR="000736AD" w:rsidRPr="00DD7774" w:rsidDel="00DD3043">
          <w:rPr>
            <w:rFonts w:ascii="Times New Roman" w:hAnsi="Times New Roman" w:cs="Times New Roman"/>
            <w:sz w:val="28"/>
            <w:szCs w:val="28"/>
          </w:rPr>
          <w:delText>n</w:delText>
        </w:r>
      </w:del>
      <w:r w:rsidR="000A3F28" w:rsidRPr="00DD7774">
        <w:rPr>
          <w:rFonts w:ascii="Times New Roman" w:hAnsi="Times New Roman" w:cs="Times New Roman"/>
          <w:sz w:val="28"/>
          <w:szCs w:val="28"/>
        </w:rPr>
        <w:t xml:space="preserve">, </w:t>
      </w:r>
      <w:r w:rsidR="000A3F28">
        <w:rPr>
          <w:rFonts w:ascii="Times New Roman" w:hAnsi="Times New Roman" w:cs="Times New Roman"/>
          <w:sz w:val="28"/>
          <w:szCs w:val="28"/>
        </w:rPr>
        <w:t xml:space="preserve">không nên quy định nhiều thủ tục hành chính yêu cầu doanh nghiệp phải thực hiện như: </w:t>
      </w:r>
      <w:r w:rsidR="000A3F28" w:rsidRPr="00F57790">
        <w:rPr>
          <w:rFonts w:ascii="Times New Roman" w:hAnsi="Times New Roman" w:cs="Times New Roman"/>
          <w:sz w:val="28"/>
          <w:szCs w:val="28"/>
        </w:rPr>
        <w:t xml:space="preserve">bổ sung thành phần hồ sơ </w:t>
      </w:r>
      <w:r w:rsidR="000A3F28">
        <w:rPr>
          <w:rFonts w:ascii="Times New Roman" w:hAnsi="Times New Roman" w:cs="Times New Roman"/>
          <w:sz w:val="28"/>
          <w:szCs w:val="28"/>
        </w:rPr>
        <w:t xml:space="preserve">đăng ký </w:t>
      </w:r>
      <w:r w:rsidR="000A3F28" w:rsidRPr="00F57790">
        <w:rPr>
          <w:rFonts w:ascii="Times New Roman" w:hAnsi="Times New Roman" w:cs="Times New Roman"/>
          <w:sz w:val="28"/>
          <w:szCs w:val="28"/>
        </w:rPr>
        <w:t>bao gồm giấy tờ chứng minh năng lực tài chính</w:t>
      </w:r>
      <w:r w:rsidR="000A3F28">
        <w:rPr>
          <w:rFonts w:ascii="Times New Roman" w:hAnsi="Times New Roman" w:cs="Times New Roman"/>
          <w:sz w:val="28"/>
          <w:szCs w:val="28"/>
        </w:rPr>
        <w:t xml:space="preserve">; </w:t>
      </w:r>
      <w:r w:rsidR="00DA701A">
        <w:rPr>
          <w:rFonts w:ascii="Times New Roman" w:hAnsi="Times New Roman" w:cs="Times New Roman"/>
          <w:sz w:val="28"/>
          <w:szCs w:val="28"/>
        </w:rPr>
        <w:t xml:space="preserve">quy định trách nhiệm của doanh nghiệp cung cấp thông tin cho cơ quan nhà nước về việc hoàn thành góp vốn sau thời gian góp vốn theo quy định mà nên tăng cường thực hiện giám sát </w:t>
      </w:r>
      <w:r w:rsidR="00113B97">
        <w:rPr>
          <w:rFonts w:ascii="Times New Roman" w:hAnsi="Times New Roman" w:cs="Times New Roman"/>
          <w:sz w:val="28"/>
          <w:szCs w:val="28"/>
        </w:rPr>
        <w:t xml:space="preserve">“hậu kiểm” </w:t>
      </w:r>
      <w:r w:rsidR="00DA701A">
        <w:rPr>
          <w:rFonts w:ascii="Times New Roman" w:hAnsi="Times New Roman" w:cs="Times New Roman"/>
          <w:sz w:val="28"/>
          <w:szCs w:val="28"/>
        </w:rPr>
        <w:t xml:space="preserve">của cơ quan quản lý nhà nước </w:t>
      </w:r>
      <w:r w:rsidR="00DA701A" w:rsidRPr="00C015DF">
        <w:rPr>
          <w:rFonts w:ascii="Times New Roman" w:hAnsi="Times New Roman" w:cs="Times New Roman"/>
          <w:sz w:val="28"/>
          <w:szCs w:val="28"/>
        </w:rPr>
        <w:t>đối với quá trình góp vốn, tăng vốn</w:t>
      </w:r>
      <w:r w:rsidR="00113B97">
        <w:rPr>
          <w:rFonts w:ascii="Times New Roman" w:hAnsi="Times New Roman" w:cs="Times New Roman"/>
          <w:sz w:val="28"/>
          <w:szCs w:val="28"/>
        </w:rPr>
        <w:t xml:space="preserve"> của doanh nghiệp</w:t>
      </w:r>
      <w:r w:rsidR="00DA701A" w:rsidRPr="00C015DF">
        <w:rPr>
          <w:rFonts w:ascii="Times New Roman" w:hAnsi="Times New Roman" w:cs="Times New Roman"/>
          <w:sz w:val="28"/>
          <w:szCs w:val="28"/>
        </w:rPr>
        <w:t xml:space="preserve">…. </w:t>
      </w:r>
    </w:p>
    <w:p w14:paraId="4EA53A20" w14:textId="744E5A4B" w:rsidR="00DA701A" w:rsidRPr="00DD7774" w:rsidRDefault="00DA701A">
      <w:pPr>
        <w:spacing w:before="80" w:after="80" w:line="264" w:lineRule="auto"/>
        <w:ind w:firstLine="709"/>
        <w:jc w:val="both"/>
        <w:rPr>
          <w:rFonts w:ascii="Times New Roman" w:hAnsi="Times New Roman" w:cs="Times New Roman"/>
          <w:sz w:val="28"/>
          <w:szCs w:val="28"/>
        </w:rPr>
      </w:pPr>
      <w:r>
        <w:rPr>
          <w:rFonts w:ascii="Times New Roman" w:hAnsi="Times New Roman" w:cs="Times New Roman"/>
          <w:sz w:val="28"/>
          <w:szCs w:val="28"/>
        </w:rPr>
        <w:t>Về nội dung này, Bộ Tài chính có ý kiến như sau:</w:t>
      </w:r>
    </w:p>
    <w:p w14:paraId="0D9875AB" w14:textId="458D2956" w:rsidR="00702BE4" w:rsidRDefault="00E5771D" w:rsidP="009F7769">
      <w:pPr>
        <w:spacing w:before="80" w:after="80" w:line="264" w:lineRule="auto"/>
        <w:ind w:firstLine="709"/>
        <w:jc w:val="both"/>
        <w:rPr>
          <w:ins w:id="358" w:author="Admin" w:date="2025-03-28T11:03:00Z"/>
          <w:rFonts w:ascii="Times New Roman" w:hAnsi="Times New Roman" w:cs="Times New Roman"/>
          <w:sz w:val="28"/>
          <w:szCs w:val="28"/>
        </w:rPr>
      </w:pPr>
      <w:del w:id="359" w:author="Admin" w:date="2025-03-28T11:04:00Z">
        <w:r w:rsidRPr="00DD7774" w:rsidDel="0001168C">
          <w:rPr>
            <w:rFonts w:ascii="Times New Roman" w:hAnsi="Times New Roman" w:cs="Times New Roman"/>
            <w:sz w:val="28"/>
            <w:szCs w:val="28"/>
          </w:rPr>
          <w:delText>Với đ</w:delText>
        </w:r>
      </w:del>
      <w:ins w:id="360" w:author="Admin" w:date="2025-03-28T11:04:00Z">
        <w:r w:rsidR="0001168C">
          <w:rPr>
            <w:rFonts w:ascii="Times New Roman" w:hAnsi="Times New Roman" w:cs="Times New Roman"/>
            <w:sz w:val="28"/>
            <w:szCs w:val="28"/>
          </w:rPr>
          <w:t>Đ</w:t>
        </w:r>
      </w:ins>
      <w:r w:rsidRPr="00DD7774">
        <w:rPr>
          <w:rFonts w:ascii="Times New Roman" w:hAnsi="Times New Roman" w:cs="Times New Roman"/>
          <w:sz w:val="28"/>
          <w:szCs w:val="28"/>
        </w:rPr>
        <w:t>ịnh hướng khuyến khích sự phát triển của khu vực tư nhân</w:t>
      </w:r>
      <w:r w:rsidR="00DA701A" w:rsidRPr="00DD7774">
        <w:rPr>
          <w:rFonts w:ascii="Times New Roman" w:hAnsi="Times New Roman" w:cs="Times New Roman"/>
          <w:sz w:val="28"/>
          <w:szCs w:val="28"/>
        </w:rPr>
        <w:t xml:space="preserve"> </w:t>
      </w:r>
      <w:ins w:id="361" w:author="Admin" w:date="2025-03-28T11:05:00Z">
        <w:r w:rsidR="0001168C">
          <w:rPr>
            <w:rFonts w:ascii="Times New Roman" w:hAnsi="Times New Roman" w:cs="Times New Roman"/>
            <w:sz w:val="28"/>
            <w:szCs w:val="28"/>
          </w:rPr>
          <w:t xml:space="preserve">của Đảng và Nhà nước trong thời gian tới </w:t>
        </w:r>
      </w:ins>
      <w:del w:id="362" w:author="Admin" w:date="2025-03-28T11:05:00Z">
        <w:r w:rsidR="00DA701A" w:rsidRPr="00DD7774" w:rsidDel="0001168C">
          <w:rPr>
            <w:rFonts w:ascii="Times New Roman" w:hAnsi="Times New Roman" w:cs="Times New Roman"/>
            <w:sz w:val="28"/>
            <w:szCs w:val="28"/>
          </w:rPr>
          <w:delText xml:space="preserve">của </w:delText>
        </w:r>
      </w:del>
      <w:ins w:id="363" w:author="Admin" w:date="2025-03-28T11:05:00Z">
        <w:r w:rsidR="0001168C">
          <w:rPr>
            <w:rFonts w:ascii="Times New Roman" w:hAnsi="Times New Roman" w:cs="Times New Roman"/>
            <w:sz w:val="28"/>
            <w:szCs w:val="28"/>
          </w:rPr>
          <w:t xml:space="preserve">đòi hỏi sự </w:t>
        </w:r>
        <w:r w:rsidR="0001168C" w:rsidRPr="0001168C">
          <w:rPr>
            <w:rFonts w:ascii="Times New Roman" w:hAnsi="Times New Roman" w:cs="Times New Roman"/>
            <w:sz w:val="28"/>
            <w:szCs w:val="28"/>
          </w:rPr>
          <w:t>quyết liệt</w:t>
        </w:r>
        <w:r w:rsidR="00BB4413">
          <w:rPr>
            <w:rFonts w:ascii="Times New Roman" w:hAnsi="Times New Roman" w:cs="Times New Roman"/>
            <w:sz w:val="28"/>
            <w:szCs w:val="28"/>
          </w:rPr>
          <w:t xml:space="preserve"> trong</w:t>
        </w:r>
        <w:r w:rsidR="0001168C" w:rsidRPr="0001168C">
          <w:rPr>
            <w:rFonts w:ascii="Times New Roman" w:hAnsi="Times New Roman" w:cs="Times New Roman"/>
            <w:sz w:val="28"/>
            <w:szCs w:val="28"/>
          </w:rPr>
          <w:t xml:space="preserve"> cải cách thể chế trên nền tảng đổi mới tư duy</w:t>
        </w:r>
      </w:ins>
      <w:ins w:id="364" w:author="Admin" w:date="2025-03-28T11:06:00Z">
        <w:r w:rsidR="00BB4413">
          <w:rPr>
            <w:rFonts w:ascii="Times New Roman" w:hAnsi="Times New Roman" w:cs="Times New Roman"/>
            <w:sz w:val="28"/>
            <w:szCs w:val="28"/>
          </w:rPr>
          <w:t>,</w:t>
        </w:r>
      </w:ins>
      <w:ins w:id="365" w:author="Admin" w:date="2025-03-28T11:05:00Z">
        <w:r w:rsidR="0001168C" w:rsidRPr="0001168C">
          <w:rPr>
            <w:rFonts w:ascii="Times New Roman" w:hAnsi="Times New Roman" w:cs="Times New Roman"/>
            <w:sz w:val="28"/>
            <w:szCs w:val="28"/>
          </w:rPr>
          <w:t xml:space="preserve"> cải cách mạnh mẽ nền hành chính hướng đến phục vụ</w:t>
        </w:r>
      </w:ins>
      <w:ins w:id="366" w:author="Admin" w:date="2025-03-28T11:06:00Z">
        <w:r w:rsidR="00BB4413">
          <w:rPr>
            <w:rFonts w:ascii="Times New Roman" w:hAnsi="Times New Roman" w:cs="Times New Roman"/>
            <w:sz w:val="28"/>
            <w:szCs w:val="28"/>
          </w:rPr>
          <w:t xml:space="preserve"> </w:t>
        </w:r>
      </w:ins>
      <w:ins w:id="367" w:author="Admin" w:date="2025-03-28T11:05:00Z">
        <w:r w:rsidR="0001168C" w:rsidRPr="0001168C">
          <w:rPr>
            <w:rFonts w:ascii="Times New Roman" w:hAnsi="Times New Roman" w:cs="Times New Roman"/>
            <w:sz w:val="28"/>
            <w:szCs w:val="28"/>
          </w:rPr>
          <w:t>doanh nghiệp; quyết đoán trong cắt giảm thủ tục hành chính, đẩy nhanh quá trình số hóa và ứng dụng công nghệ trong quản lý nhà nước nhằm giảm thời gian, chi phí tuân thủ</w:t>
        </w:r>
      </w:ins>
      <w:ins w:id="368" w:author="Admin" w:date="2025-03-28T11:07:00Z">
        <w:r w:rsidR="00BB4413">
          <w:rPr>
            <w:rFonts w:ascii="Times New Roman" w:hAnsi="Times New Roman" w:cs="Times New Roman"/>
            <w:sz w:val="28"/>
            <w:szCs w:val="28"/>
          </w:rPr>
          <w:t xml:space="preserve">. </w:t>
        </w:r>
      </w:ins>
      <w:ins w:id="369" w:author="Admin" w:date="2025-03-28T11:08:00Z">
        <w:r w:rsidR="009F7769">
          <w:rPr>
            <w:rFonts w:ascii="Times New Roman" w:hAnsi="Times New Roman" w:cs="Times New Roman"/>
            <w:sz w:val="28"/>
            <w:szCs w:val="28"/>
          </w:rPr>
          <w:t>Đồng thời</w:t>
        </w:r>
      </w:ins>
      <w:ins w:id="370" w:author="Admin" w:date="2025-03-28T11:07:00Z">
        <w:r w:rsidR="009F7769">
          <w:rPr>
            <w:rFonts w:ascii="Times New Roman" w:hAnsi="Times New Roman" w:cs="Times New Roman"/>
            <w:sz w:val="28"/>
            <w:szCs w:val="28"/>
          </w:rPr>
          <w:t xml:space="preserve">, </w:t>
        </w:r>
      </w:ins>
      <w:ins w:id="371" w:author="Admin" w:date="2025-03-28T11:08:00Z">
        <w:r w:rsidR="009F7769">
          <w:rPr>
            <w:rFonts w:ascii="Times New Roman" w:hAnsi="Times New Roman" w:cs="Times New Roman"/>
            <w:sz w:val="28"/>
            <w:szCs w:val="28"/>
          </w:rPr>
          <w:t>n</w:t>
        </w:r>
      </w:ins>
      <w:ins w:id="372" w:author="Admin" w:date="2025-03-28T11:07:00Z">
        <w:r w:rsidR="00BB4413">
          <w:rPr>
            <w:rFonts w:ascii="Times New Roman" w:hAnsi="Times New Roman" w:cs="Times New Roman"/>
            <w:sz w:val="28"/>
            <w:szCs w:val="28"/>
          </w:rPr>
          <w:t>ăng lực quản lý và các công cụ áp dụng để thực hiện trách nhiệm của các cơ quan quản lý nhà nước đang ngày càng tiến bộ và hiệu quả</w:t>
        </w:r>
      </w:ins>
      <w:ins w:id="373" w:author="Admin" w:date="2025-03-28T11:08:00Z">
        <w:r w:rsidR="009F7769">
          <w:rPr>
            <w:rFonts w:ascii="Times New Roman" w:hAnsi="Times New Roman" w:cs="Times New Roman"/>
            <w:sz w:val="28"/>
            <w:szCs w:val="28"/>
          </w:rPr>
          <w:t xml:space="preserve">. Trên cơ sở đó, Bộ Tài chính </w:t>
        </w:r>
      </w:ins>
      <w:del w:id="374" w:author="Admin" w:date="2025-03-28T11:08:00Z">
        <w:r w:rsidR="00DA701A" w:rsidRPr="00DD7774" w:rsidDel="009F7769">
          <w:rPr>
            <w:rFonts w:ascii="Times New Roman" w:hAnsi="Times New Roman" w:cs="Times New Roman"/>
            <w:sz w:val="28"/>
            <w:szCs w:val="28"/>
          </w:rPr>
          <w:delText xml:space="preserve">Đảng và Nhà nước, trong suốt thời gian qua, các chính sách dành cho doanh nghiệp </w:delText>
        </w:r>
      </w:del>
      <w:del w:id="375" w:author="Admin" w:date="2025-03-28T10:59:00Z">
        <w:r w:rsidRPr="00DD7774" w:rsidDel="00D81B67">
          <w:rPr>
            <w:rFonts w:ascii="Times New Roman" w:hAnsi="Times New Roman" w:cs="Times New Roman"/>
            <w:sz w:val="28"/>
            <w:szCs w:val="28"/>
          </w:rPr>
          <w:delText xml:space="preserve">được ban hành </w:delText>
        </w:r>
      </w:del>
      <w:del w:id="376" w:author="Admin" w:date="2025-03-28T11:08:00Z">
        <w:r w:rsidRPr="00DD7774" w:rsidDel="009F7769">
          <w:rPr>
            <w:rFonts w:ascii="Times New Roman" w:hAnsi="Times New Roman" w:cs="Times New Roman"/>
            <w:sz w:val="28"/>
            <w:szCs w:val="28"/>
          </w:rPr>
          <w:delText>đều hướng tới việc cải thiện môi trường đầu tư kinh doanh, tạo điều kiện thuận lợi cho các doanh nghiệp sản xuất, kinh doanh các lĩnh vực pháp luật không cấ</w:delText>
        </w:r>
        <w:r w:rsidR="00DA701A" w:rsidRPr="00DD7774" w:rsidDel="009F7769">
          <w:rPr>
            <w:rFonts w:ascii="Times New Roman" w:hAnsi="Times New Roman" w:cs="Times New Roman"/>
            <w:sz w:val="28"/>
            <w:szCs w:val="28"/>
          </w:rPr>
          <w:delText>m; cắt giảm tối đa thủ tục hành chính, giảm gánh nặng chi phí tuân thủ cho doanh nghiệ</w:delText>
        </w:r>
        <w:r w:rsidR="00113B97" w:rsidDel="009F7769">
          <w:rPr>
            <w:rFonts w:ascii="Times New Roman" w:hAnsi="Times New Roman" w:cs="Times New Roman"/>
            <w:sz w:val="28"/>
            <w:szCs w:val="28"/>
          </w:rPr>
          <w:delText xml:space="preserve">p. Đồng thời, năng lực quản lý và các công cụ áp dụng để thực hiện trách nhiệm của các cơ quan quản lý nhà nước đang ngày càng tiến bộ và hiệu quả, </w:delText>
        </w:r>
        <w:r w:rsidR="00DA701A" w:rsidRPr="00DD7774" w:rsidDel="009F7769">
          <w:rPr>
            <w:rFonts w:ascii="Times New Roman" w:hAnsi="Times New Roman" w:cs="Times New Roman"/>
            <w:sz w:val="28"/>
            <w:szCs w:val="28"/>
          </w:rPr>
          <w:delText>Bộ Tài chính kiến</w:delText>
        </w:r>
      </w:del>
      <w:ins w:id="377" w:author="Admin" w:date="2025-03-28T11:08:00Z">
        <w:r w:rsidR="009F7769">
          <w:rPr>
            <w:rFonts w:ascii="Times New Roman" w:hAnsi="Times New Roman" w:cs="Times New Roman"/>
            <w:sz w:val="28"/>
            <w:szCs w:val="28"/>
          </w:rPr>
          <w:t>kiến</w:t>
        </w:r>
      </w:ins>
      <w:r w:rsidR="00DA701A" w:rsidRPr="00DD7774">
        <w:rPr>
          <w:rFonts w:ascii="Times New Roman" w:hAnsi="Times New Roman" w:cs="Times New Roman"/>
          <w:sz w:val="28"/>
          <w:szCs w:val="28"/>
        </w:rPr>
        <w:t xml:space="preserve"> nghị lựa chọn hoàn thiện dự thảo Luật theo nhóm ý kiến thứ 2 vì một số lý do sau:</w:t>
      </w:r>
    </w:p>
    <w:p w14:paraId="60AF9690" w14:textId="42C2AA73" w:rsidR="00D81B67" w:rsidRPr="00D81B67" w:rsidDel="00D72981" w:rsidRDefault="00D81B67" w:rsidP="00DD7774">
      <w:pPr>
        <w:spacing w:before="80" w:after="80" w:line="264" w:lineRule="auto"/>
        <w:ind w:firstLine="709"/>
        <w:jc w:val="both"/>
        <w:rPr>
          <w:del w:id="378" w:author="Admin" w:date="2025-03-28T11:08:00Z"/>
          <w:rFonts w:ascii="Times New Roman" w:hAnsi="Times New Roman" w:cs="Times New Roman"/>
          <w:sz w:val="28"/>
          <w:szCs w:val="28"/>
          <w:rPrChange w:id="379" w:author="Admin" w:date="2025-03-28T10:59:00Z">
            <w:rPr>
              <w:del w:id="380" w:author="Admin" w:date="2025-03-28T11:08:00Z"/>
              <w:sz w:val="28"/>
              <w:szCs w:val="28"/>
            </w:rPr>
          </w:rPrChange>
        </w:rPr>
      </w:pPr>
    </w:p>
    <w:p w14:paraId="6EDD2ADB" w14:textId="5ECD30BC" w:rsidR="00702BE4" w:rsidRDefault="00DA701A" w:rsidP="00DF0B98">
      <w:pPr>
        <w:spacing w:before="80" w:after="80" w:line="264" w:lineRule="auto"/>
        <w:ind w:firstLine="709"/>
        <w:jc w:val="both"/>
        <w:rPr>
          <w:ins w:id="381" w:author="Microsoft Office User" w:date="2025-04-02T13:35:00Z"/>
          <w:rFonts w:ascii="Times New Roman" w:hAnsi="Times New Roman" w:cs="Times New Roman"/>
          <w:sz w:val="28"/>
          <w:szCs w:val="28"/>
        </w:rPr>
      </w:pPr>
      <w:r>
        <w:rPr>
          <w:rFonts w:ascii="Times New Roman" w:hAnsi="Times New Roman" w:cs="Times New Roman"/>
          <w:sz w:val="28"/>
          <w:szCs w:val="28"/>
        </w:rPr>
        <w:t xml:space="preserve">- Việc </w:t>
      </w:r>
      <w:del w:id="382" w:author="Admin" w:date="2025-03-28T11:09:00Z">
        <w:r w:rsidDel="00D72981">
          <w:rPr>
            <w:rFonts w:ascii="Times New Roman" w:hAnsi="Times New Roman" w:cs="Times New Roman"/>
            <w:sz w:val="28"/>
            <w:szCs w:val="28"/>
          </w:rPr>
          <w:delText xml:space="preserve">ban hành các quy định </w:delText>
        </w:r>
        <w:r w:rsidR="00113B97" w:rsidDel="00D72981">
          <w:rPr>
            <w:rFonts w:ascii="Times New Roman" w:hAnsi="Times New Roman" w:cs="Times New Roman"/>
            <w:sz w:val="28"/>
            <w:szCs w:val="28"/>
          </w:rPr>
          <w:delText>tại Luật và các văn bản hướng dẫn</w:delText>
        </w:r>
      </w:del>
      <w:ins w:id="383" w:author="Admin" w:date="2025-03-28T11:09:00Z">
        <w:r w:rsidR="00D72981">
          <w:rPr>
            <w:rFonts w:ascii="Times New Roman" w:hAnsi="Times New Roman" w:cs="Times New Roman"/>
            <w:sz w:val="28"/>
            <w:szCs w:val="28"/>
          </w:rPr>
          <w:t xml:space="preserve">quy định các </w:t>
        </w:r>
        <w:r w:rsidR="00DA0CBC">
          <w:rPr>
            <w:rFonts w:ascii="Times New Roman" w:hAnsi="Times New Roman" w:cs="Times New Roman"/>
            <w:sz w:val="28"/>
            <w:szCs w:val="28"/>
          </w:rPr>
          <w:t>giấy tờ chứng minh năng lực tài chính</w:t>
        </w:r>
      </w:ins>
      <w:ins w:id="384" w:author="Admin" w:date="2025-03-28T11:10:00Z">
        <w:r w:rsidR="00C22F69">
          <w:rPr>
            <w:rFonts w:ascii="Times New Roman" w:hAnsi="Times New Roman" w:cs="Times New Roman"/>
            <w:sz w:val="28"/>
            <w:szCs w:val="28"/>
          </w:rPr>
          <w:t xml:space="preserve"> </w:t>
        </w:r>
      </w:ins>
      <w:ins w:id="385" w:author="Admin" w:date="2025-03-28T11:11:00Z">
        <w:r w:rsidR="00C22F69">
          <w:rPr>
            <w:rFonts w:ascii="Times New Roman" w:hAnsi="Times New Roman" w:cs="Times New Roman"/>
            <w:sz w:val="28"/>
            <w:szCs w:val="28"/>
          </w:rPr>
          <w:t>khi thực hiện các thủ tục</w:t>
        </w:r>
      </w:ins>
      <w:ins w:id="386" w:author="Admin" w:date="2025-03-28T11:10:00Z">
        <w:r w:rsidR="00C22F69">
          <w:rPr>
            <w:rFonts w:ascii="Times New Roman" w:hAnsi="Times New Roman" w:cs="Times New Roman"/>
            <w:sz w:val="28"/>
            <w:szCs w:val="28"/>
          </w:rPr>
          <w:t xml:space="preserve"> về thành lập, góp vốn, tăng, giảm vốn góp tại doanh nghiệp phát sinh thêm </w:t>
        </w:r>
      </w:ins>
      <w:ins w:id="387" w:author="Admin" w:date="2025-03-28T11:12:00Z">
        <w:r w:rsidR="00DF0B98">
          <w:rPr>
            <w:rFonts w:ascii="Times New Roman" w:hAnsi="Times New Roman" w:cs="Times New Roman"/>
            <w:sz w:val="28"/>
            <w:szCs w:val="28"/>
          </w:rPr>
          <w:t xml:space="preserve">gánh nặng chi phí cho doanh nghiệp là chưa </w:t>
        </w:r>
      </w:ins>
      <w:del w:id="388" w:author="Admin" w:date="2025-03-28T11:12:00Z">
        <w:r w:rsidR="00113B97" w:rsidDel="00DF0B98">
          <w:rPr>
            <w:rFonts w:ascii="Times New Roman" w:hAnsi="Times New Roman" w:cs="Times New Roman"/>
            <w:sz w:val="28"/>
            <w:szCs w:val="28"/>
          </w:rPr>
          <w:delText xml:space="preserve"> </w:delText>
        </w:r>
        <w:r w:rsidDel="00DF0B98">
          <w:rPr>
            <w:rFonts w:ascii="Times New Roman" w:hAnsi="Times New Roman" w:cs="Times New Roman"/>
            <w:sz w:val="28"/>
            <w:szCs w:val="28"/>
          </w:rPr>
          <w:delText xml:space="preserve">trong đó phát sinh thêm các thủ tục hành chính, chi phí tuân thủ của doanh nghiệp trong việc thực hiện các thủ tục về thành lập, góp vốn, tăng, giảm vốn góp tại doanh nghiệp tại thời điểm hiện nay chưa </w:delText>
        </w:r>
      </w:del>
      <w:r>
        <w:rPr>
          <w:rFonts w:ascii="Times New Roman" w:hAnsi="Times New Roman" w:cs="Times New Roman"/>
          <w:sz w:val="28"/>
          <w:szCs w:val="28"/>
        </w:rPr>
        <w:t xml:space="preserve">phù hợp với chủ trương của Đảng và Nhà nước (Kết luận số </w:t>
      </w:r>
      <w:r w:rsidRPr="00C015DF">
        <w:rPr>
          <w:rFonts w:ascii="Times New Roman" w:hAnsi="Times New Roman" w:cs="Times New Roman"/>
          <w:sz w:val="28"/>
          <w:szCs w:val="28"/>
        </w:rPr>
        <w:t>119-KL/TW ngày 20/01/2025 của Bộ Chính trị</w:t>
      </w:r>
      <w:r>
        <w:rPr>
          <w:rFonts w:ascii="Times New Roman" w:hAnsi="Times New Roman" w:cs="Times New Roman"/>
          <w:sz w:val="28"/>
          <w:szCs w:val="28"/>
        </w:rPr>
        <w:t xml:space="preserve"> và </w:t>
      </w:r>
      <w:r w:rsidR="00702BE4">
        <w:rPr>
          <w:rFonts w:ascii="Times New Roman" w:hAnsi="Times New Roman" w:cs="Times New Roman"/>
          <w:sz w:val="28"/>
          <w:szCs w:val="28"/>
        </w:rPr>
        <w:t xml:space="preserve">Nghị quyết </w:t>
      </w:r>
      <w:r>
        <w:rPr>
          <w:rFonts w:ascii="Times New Roman" w:hAnsi="Times New Roman" w:cs="Times New Roman"/>
          <w:sz w:val="28"/>
          <w:szCs w:val="28"/>
        </w:rPr>
        <w:t>số 66</w:t>
      </w:r>
      <w:r w:rsidR="00113B97">
        <w:rPr>
          <w:rFonts w:ascii="Times New Roman" w:hAnsi="Times New Roman" w:cs="Times New Roman"/>
          <w:sz w:val="28"/>
          <w:szCs w:val="28"/>
        </w:rPr>
        <w:t>/NQ-</w:t>
      </w:r>
      <w:r w:rsidR="00702BE4">
        <w:rPr>
          <w:rFonts w:ascii="Times New Roman" w:hAnsi="Times New Roman" w:cs="Times New Roman"/>
          <w:sz w:val="28"/>
          <w:szCs w:val="28"/>
        </w:rPr>
        <w:t>CP</w:t>
      </w:r>
      <w:r>
        <w:rPr>
          <w:rFonts w:ascii="Times New Roman" w:hAnsi="Times New Roman" w:cs="Times New Roman"/>
          <w:sz w:val="28"/>
          <w:szCs w:val="28"/>
        </w:rPr>
        <w:t xml:space="preserve"> ngày </w:t>
      </w:r>
      <w:r w:rsidR="00702BE4">
        <w:rPr>
          <w:rFonts w:ascii="Times New Roman" w:hAnsi="Times New Roman" w:cs="Times New Roman"/>
          <w:sz w:val="28"/>
          <w:szCs w:val="28"/>
        </w:rPr>
        <w:t xml:space="preserve">26/3/2025 </w:t>
      </w:r>
      <w:r w:rsidR="00113B97">
        <w:rPr>
          <w:rFonts w:ascii="Times New Roman" w:hAnsi="Times New Roman" w:cs="Times New Roman"/>
          <w:sz w:val="28"/>
          <w:szCs w:val="28"/>
        </w:rPr>
        <w:t xml:space="preserve">của Chính phủ </w:t>
      </w:r>
      <w:r w:rsidR="00702BE4">
        <w:rPr>
          <w:rFonts w:ascii="Times New Roman" w:hAnsi="Times New Roman" w:cs="Times New Roman"/>
          <w:sz w:val="28"/>
          <w:szCs w:val="28"/>
        </w:rPr>
        <w:t xml:space="preserve">về </w:t>
      </w:r>
      <w:bookmarkStart w:id="389" w:name="loai_1_name"/>
      <w:r w:rsidR="00702BE4" w:rsidRPr="00702BE4">
        <w:rPr>
          <w:rFonts w:ascii="Times New Roman" w:hAnsi="Times New Roman" w:cs="Times New Roman"/>
          <w:sz w:val="28"/>
          <w:szCs w:val="28"/>
        </w:rPr>
        <w:t>chương trình cắt giảm, đơn giản hóa thủ tục hành chính liên quan đến hoạt động sản xuất, kinh doanh năm 2025 và 2026</w:t>
      </w:r>
      <w:bookmarkEnd w:id="389"/>
      <w:r w:rsidR="00702BE4">
        <w:rPr>
          <w:rFonts w:ascii="Times New Roman" w:hAnsi="Times New Roman" w:cs="Times New Roman"/>
          <w:sz w:val="28"/>
          <w:szCs w:val="28"/>
        </w:rPr>
        <w:t>);</w:t>
      </w:r>
    </w:p>
    <w:p w14:paraId="4E65D7CF" w14:textId="50E3E67A" w:rsidR="00FC4352" w:rsidRPr="00FC4352" w:rsidRDefault="00FC4352">
      <w:pPr>
        <w:spacing w:before="80" w:after="80" w:line="264" w:lineRule="auto"/>
        <w:ind w:firstLine="709"/>
        <w:jc w:val="both"/>
        <w:rPr>
          <w:ins w:id="390" w:author="Admin" w:date="2025-03-28T11:13:00Z"/>
          <w:sz w:val="28"/>
          <w:szCs w:val="28"/>
          <w:rPrChange w:id="391" w:author="Microsoft Office User" w:date="2025-04-02T13:35:00Z">
            <w:rPr>
              <w:ins w:id="392" w:author="Admin" w:date="2025-03-28T11:13:00Z"/>
              <w:rFonts w:ascii="Times New Roman" w:hAnsi="Times New Roman" w:cs="Times New Roman"/>
              <w:sz w:val="28"/>
              <w:szCs w:val="28"/>
            </w:rPr>
          </w:rPrChange>
        </w:rPr>
      </w:pPr>
      <w:ins w:id="393" w:author="Microsoft Office User" w:date="2025-04-02T13:35:00Z">
        <w:r w:rsidRPr="000078C1">
          <w:rPr>
            <w:rFonts w:ascii="Times New Roman" w:hAnsi="Times New Roman" w:cs="Times New Roman"/>
            <w:sz w:val="28"/>
            <w:szCs w:val="28"/>
          </w:rPr>
          <w:t xml:space="preserve">- Tại Báo cáo số 75/BTP-BCTĐ, Bộ Tư pháp (cơ quan thẩm định đề xuất Luật) đề nghị cân nhắc việc quy định bổ sung thành phần hồ sơ (bao gồm giấy tờ </w:t>
        </w:r>
        <w:r w:rsidRPr="000078C1">
          <w:rPr>
            <w:rFonts w:ascii="Times New Roman" w:hAnsi="Times New Roman" w:cs="Times New Roman"/>
            <w:sz w:val="28"/>
            <w:szCs w:val="28"/>
          </w:rPr>
          <w:lastRenderedPageBreak/>
          <w:t>chứng minh năng lực tài chính của cá nhân, tổ chức nhận chuyển nhượng vốn, thành viên góp vốn, cổ đông) khi doanh nghiệp đăng ký kinh doanh có thể dẫn đến việc gây khó khăn cho doanh nghiệp trong quá trình kinh doanh, gia nhập thị trường của doanh nghiệp. Việc quy định như vậy có thể dẫn đến rào cản để doanh nghiệp gia nhập thị trường đi ngược lại với tinh thần hiện nay của Luật Doanh nghiệp, có thể không bảo đảm chỉ đạo tại Kết luận số 119-KL/TW “cải cách triệt để thủ tục hành chính, giảm chi phí tuân thủ; dứt khoát từ bỏ tư duy “không quản được thì cấm”, không đẩy khó khăn cho người dân, doanh nghiệp trong ban hành và tổ chức thi hành pháp luật”. Việc yêu cầu chứng minh năng lực tài chính khi tham gia góp vốn thành lập doanh nghiệp cũng đã từng có giai đoạn được pháp luật yêu cầu khi thành lập doanh nghiệp nhưng không khả thi, gây cản trở đến quyền thành lập doanh nghiệp nên đã bị bãi bỏ. </w:t>
        </w:r>
      </w:ins>
    </w:p>
    <w:p w14:paraId="7AC4789C" w14:textId="502DAB59" w:rsidR="0016363F" w:rsidRPr="0083243C" w:rsidDel="006D7AC8" w:rsidRDefault="0016363F" w:rsidP="00DF0B98">
      <w:pPr>
        <w:spacing w:before="80" w:after="80" w:line="264" w:lineRule="auto"/>
        <w:ind w:firstLine="709"/>
        <w:jc w:val="both"/>
        <w:rPr>
          <w:del w:id="394" w:author="Admin" w:date="2025-03-28T11:27:00Z"/>
          <w:sz w:val="28"/>
          <w:szCs w:val="28"/>
        </w:rPr>
      </w:pPr>
      <w:ins w:id="395" w:author="Admin" w:date="2025-03-28T11:13:00Z">
        <w:r w:rsidRPr="0083243C">
          <w:rPr>
            <w:rFonts w:ascii="Times New Roman" w:hAnsi="Times New Roman" w:cs="Times New Roman"/>
            <w:sz w:val="28"/>
            <w:szCs w:val="28"/>
          </w:rPr>
          <w:t>-</w:t>
        </w:r>
      </w:ins>
      <w:ins w:id="396" w:author="Admin" w:date="2025-03-28T11:25:00Z">
        <w:r w:rsidR="00071268" w:rsidRPr="0083243C">
          <w:rPr>
            <w:rFonts w:ascii="Times New Roman" w:hAnsi="Times New Roman" w:cs="Times New Roman"/>
            <w:sz w:val="28"/>
            <w:szCs w:val="28"/>
          </w:rPr>
          <w:t xml:space="preserve"> </w:t>
        </w:r>
      </w:ins>
      <w:ins w:id="397" w:author="Microsoft Office User" w:date="2025-03-31T14:41:00Z">
        <w:r w:rsidR="0083243C" w:rsidRPr="0083243C">
          <w:rPr>
            <w:rFonts w:ascii="Times New Roman" w:hAnsi="Times New Roman" w:cs="Times New Roman"/>
            <w:sz w:val="28"/>
            <w:szCs w:val="28"/>
          </w:rPr>
          <w:t>Nâng cao năng lực của các cơ quan quản lý nhà nước đối với doanh nghiệp, đặc biệt là trách nhiệm “hậu kiểm” thông qua việc quản lý, giám sát đối với quá trình góp vốn, tăng giảm vốn góp và phương án xử lý trong trong trường hợp vi phạm</w:t>
        </w:r>
        <w:r w:rsidR="0083243C" w:rsidRPr="0083243C">
          <w:rPr>
            <w:rFonts w:ascii="Times New Roman" w:hAnsi="Times New Roman"/>
            <w:sz w:val="28"/>
            <w:szCs w:val="28"/>
            <w:rPrChange w:id="398" w:author="Microsoft Office User" w:date="2025-03-31T14:41:00Z">
              <w:rPr>
                <w:rFonts w:ascii="Times New Roman" w:hAnsi="Times New Roman"/>
                <w:szCs w:val="28"/>
              </w:rPr>
            </w:rPrChange>
          </w:rPr>
          <w:t xml:space="preserve"> </w:t>
        </w:r>
      </w:ins>
      <w:ins w:id="399" w:author="Microsoft Office User" w:date="2025-04-02T13:35:00Z">
        <w:r w:rsidR="00FC4352">
          <w:rPr>
            <w:rFonts w:ascii="Times New Roman" w:hAnsi="Times New Roman"/>
            <w:sz w:val="28"/>
            <w:szCs w:val="28"/>
          </w:rPr>
          <w:t xml:space="preserve">là nội dung </w:t>
        </w:r>
      </w:ins>
      <w:ins w:id="400" w:author="Microsoft Office User" w:date="2025-03-31T14:41:00Z">
        <w:r w:rsidR="0083243C" w:rsidRPr="0083243C">
          <w:rPr>
            <w:rFonts w:ascii="Times New Roman" w:hAnsi="Times New Roman"/>
            <w:sz w:val="28"/>
            <w:szCs w:val="28"/>
            <w:rPrChange w:id="401" w:author="Microsoft Office User" w:date="2025-03-31T14:41:00Z">
              <w:rPr>
                <w:rFonts w:ascii="Times New Roman" w:hAnsi="Times New Roman"/>
                <w:szCs w:val="28"/>
              </w:rPr>
            </w:rPrChange>
          </w:rPr>
          <w:t>sẽ được Bộ Tài chính tăng cường thực hiện trên cơ sở thu thập thông tin từ cơ sở dữ liệu quốc gia về doanh nghiệp (do các Bộ, cơ quan chia sẻ, kết nối, tích hợp trên Hệ thống thông tin quốc gia về đăng ký doanh nghiệp); đồng thời giao trách nhiệm cho các địa phương thực hiện</w:t>
        </w:r>
        <w:r w:rsidR="0083243C" w:rsidRPr="0083243C">
          <w:rPr>
            <w:rFonts w:ascii="Times New Roman" w:hAnsi="Times New Roman" w:cs="Times New Roman"/>
            <w:sz w:val="28"/>
            <w:szCs w:val="28"/>
          </w:rPr>
          <w:t xml:space="preserve">. </w:t>
        </w:r>
      </w:ins>
      <w:ins w:id="402" w:author="Admin" w:date="2025-03-28T11:25:00Z">
        <w:del w:id="403" w:author="Microsoft Office User" w:date="2025-03-31T14:41:00Z">
          <w:r w:rsidR="00071268" w:rsidRPr="0083243C" w:rsidDel="0083243C">
            <w:rPr>
              <w:rFonts w:ascii="Times New Roman" w:hAnsi="Times New Roman" w:cs="Times New Roman"/>
              <w:sz w:val="28"/>
              <w:szCs w:val="28"/>
            </w:rPr>
            <w:delText>Nâng cao năng lực</w:delText>
          </w:r>
        </w:del>
      </w:ins>
      <w:ins w:id="404" w:author="Admin" w:date="2025-03-28T11:27:00Z">
        <w:del w:id="405" w:author="Microsoft Office User" w:date="2025-03-31T14:41:00Z">
          <w:r w:rsidR="006D7AC8" w:rsidRPr="0083243C" w:rsidDel="0083243C">
            <w:rPr>
              <w:rFonts w:ascii="Times New Roman" w:hAnsi="Times New Roman" w:cs="Times New Roman"/>
              <w:sz w:val="28"/>
              <w:szCs w:val="28"/>
            </w:rPr>
            <w:delText xml:space="preserve"> </w:delText>
          </w:r>
        </w:del>
      </w:ins>
      <w:ins w:id="406" w:author="Admin" w:date="2025-03-28T11:26:00Z">
        <w:del w:id="407" w:author="Microsoft Office User" w:date="2025-03-31T14:41:00Z">
          <w:r w:rsidR="00071268" w:rsidRPr="0083243C" w:rsidDel="0083243C">
            <w:rPr>
              <w:rFonts w:ascii="Times New Roman" w:hAnsi="Times New Roman" w:cs="Times New Roman"/>
              <w:sz w:val="28"/>
              <w:szCs w:val="28"/>
            </w:rPr>
            <w:delText xml:space="preserve">của các cơ quan </w:delText>
          </w:r>
        </w:del>
      </w:ins>
      <w:ins w:id="408" w:author="Admin" w:date="2025-03-28T11:25:00Z">
        <w:del w:id="409" w:author="Microsoft Office User" w:date="2025-03-31T14:41:00Z">
          <w:r w:rsidR="00071268" w:rsidRPr="0083243C" w:rsidDel="0083243C">
            <w:rPr>
              <w:rFonts w:ascii="Times New Roman" w:hAnsi="Times New Roman" w:cs="Times New Roman"/>
              <w:sz w:val="28"/>
              <w:szCs w:val="28"/>
            </w:rPr>
            <w:delText xml:space="preserve">quản lý nhà nước đối với doanh nghiệp, đặc biệt là trách nhiệm “hậu kiểm” </w:delText>
          </w:r>
        </w:del>
      </w:ins>
      <w:ins w:id="410" w:author="Admin" w:date="2025-03-28T11:29:00Z">
        <w:del w:id="411" w:author="Microsoft Office User" w:date="2025-03-31T14:41:00Z">
          <w:r w:rsidR="00D441C6" w:rsidRPr="0083243C" w:rsidDel="0083243C">
            <w:rPr>
              <w:rFonts w:ascii="Times New Roman" w:hAnsi="Times New Roman" w:cs="Times New Roman"/>
              <w:sz w:val="28"/>
              <w:szCs w:val="28"/>
            </w:rPr>
            <w:delText>thông qua việc</w:delText>
          </w:r>
        </w:del>
      </w:ins>
      <w:ins w:id="412" w:author="Admin" w:date="2025-03-28T11:28:00Z">
        <w:del w:id="413" w:author="Microsoft Office User" w:date="2025-03-31T14:41:00Z">
          <w:r w:rsidR="006D7AC8" w:rsidRPr="0083243C" w:rsidDel="0083243C">
            <w:rPr>
              <w:rFonts w:ascii="Times New Roman" w:hAnsi="Times New Roman" w:cs="Times New Roman"/>
              <w:sz w:val="28"/>
              <w:szCs w:val="28"/>
            </w:rPr>
            <w:delText xml:space="preserve"> quản lý, giám sát đối với quá trình góp vốn, tăng giảm vốn góp và phương án xử lý trong trong trường hợp vi phạm</w:delText>
          </w:r>
        </w:del>
      </w:ins>
      <w:ins w:id="414" w:author="Admin" w:date="2025-03-28T11:27:00Z">
        <w:del w:id="415" w:author="Microsoft Office User" w:date="2025-03-31T14:41:00Z">
          <w:r w:rsidR="006D7AC8" w:rsidRPr="0083243C" w:rsidDel="0083243C">
            <w:rPr>
              <w:rFonts w:ascii="Times New Roman" w:hAnsi="Times New Roman" w:cs="Times New Roman"/>
              <w:sz w:val="28"/>
              <w:szCs w:val="28"/>
            </w:rPr>
            <w:delText xml:space="preserve">. </w:delText>
          </w:r>
        </w:del>
      </w:ins>
    </w:p>
    <w:p w14:paraId="1FA24A52" w14:textId="0473FEBB" w:rsidR="0016363F" w:rsidDel="00FC4352" w:rsidRDefault="00702BE4">
      <w:pPr>
        <w:spacing w:before="80" w:after="80" w:line="264" w:lineRule="auto"/>
        <w:ind w:firstLine="709"/>
        <w:jc w:val="both"/>
        <w:rPr>
          <w:ins w:id="416" w:author="Admin" w:date="2025-03-28T11:15:00Z"/>
          <w:del w:id="417" w:author="Microsoft Office User" w:date="2025-04-02T13:33:00Z"/>
          <w:rFonts w:ascii="Times New Roman" w:hAnsi="Times New Roman" w:cs="Times New Roman"/>
          <w:sz w:val="28"/>
          <w:szCs w:val="28"/>
        </w:rPr>
        <w:pPrChange w:id="418" w:author="Admin" w:date="2025-03-28T11:29:00Z">
          <w:pPr>
            <w:spacing w:before="40" w:after="40" w:line="264" w:lineRule="auto"/>
            <w:ind w:firstLine="709"/>
            <w:jc w:val="both"/>
          </w:pPr>
        </w:pPrChange>
      </w:pPr>
      <w:del w:id="419" w:author="Admin" w:date="2025-03-28T11:27:00Z">
        <w:r w:rsidRPr="0083243C" w:rsidDel="006D7AC8">
          <w:rPr>
            <w:rFonts w:ascii="Times New Roman" w:hAnsi="Times New Roman" w:cs="Times New Roman"/>
            <w:sz w:val="28"/>
            <w:szCs w:val="28"/>
          </w:rPr>
          <w:delText>- Đ</w:delText>
        </w:r>
      </w:del>
      <w:ins w:id="420" w:author="Admin" w:date="2025-03-28T11:27:00Z">
        <w:r w:rsidR="006D7AC8" w:rsidRPr="0083243C">
          <w:rPr>
            <w:rFonts w:ascii="Times New Roman" w:hAnsi="Times New Roman" w:cs="Times New Roman"/>
            <w:sz w:val="28"/>
            <w:szCs w:val="28"/>
          </w:rPr>
          <w:t>Tr</w:t>
        </w:r>
      </w:ins>
      <w:ins w:id="421" w:author="Admin" w:date="2025-03-28T11:28:00Z">
        <w:r w:rsidR="006D7AC8" w:rsidRPr="0083243C">
          <w:rPr>
            <w:rFonts w:ascii="Times New Roman" w:hAnsi="Times New Roman" w:cs="Times New Roman"/>
            <w:sz w:val="28"/>
            <w:szCs w:val="28"/>
          </w:rPr>
          <w:t>ên</w:t>
        </w:r>
        <w:r w:rsidR="006D7AC8">
          <w:rPr>
            <w:rFonts w:ascii="Times New Roman" w:hAnsi="Times New Roman" w:cs="Times New Roman"/>
            <w:sz w:val="28"/>
            <w:szCs w:val="28"/>
          </w:rPr>
          <w:t xml:space="preserve"> cơ sở đó, </w:t>
        </w:r>
      </w:ins>
      <w:del w:id="422" w:author="Admin" w:date="2025-03-28T11:29:00Z">
        <w:r w:rsidR="00E5771D" w:rsidRPr="00DD7774" w:rsidDel="00D441C6">
          <w:rPr>
            <w:rFonts w:ascii="Times New Roman" w:hAnsi="Times New Roman" w:cs="Times New Roman"/>
            <w:sz w:val="28"/>
            <w:szCs w:val="28"/>
          </w:rPr>
          <w:delText xml:space="preserve">ể có cơ chế kiểm tra, giám sát việc góp vốn của doanh nghiệp, quy định rõ trách nhiệm quản lý, giám sát của các cơ quan quản lý nhà nước đối với quá trình góp vốn, </w:delText>
        </w:r>
      </w:del>
      <w:del w:id="423" w:author="Admin" w:date="2025-03-28T11:14:00Z">
        <w:r w:rsidR="00E5771D" w:rsidRPr="00DD7774" w:rsidDel="0016363F">
          <w:rPr>
            <w:rFonts w:ascii="Times New Roman" w:hAnsi="Times New Roman" w:cs="Times New Roman"/>
            <w:sz w:val="28"/>
            <w:szCs w:val="28"/>
          </w:rPr>
          <w:delText>bán cổ phần</w:delText>
        </w:r>
      </w:del>
      <w:del w:id="424" w:author="Admin" w:date="2025-03-28T11:29:00Z">
        <w:r w:rsidR="00E5771D" w:rsidRPr="00DD7774" w:rsidDel="00D441C6">
          <w:rPr>
            <w:rFonts w:ascii="Times New Roman" w:hAnsi="Times New Roman" w:cs="Times New Roman"/>
            <w:sz w:val="28"/>
            <w:szCs w:val="28"/>
          </w:rPr>
          <w:delText xml:space="preserve"> và phương án xử lý trong </w:delText>
        </w:r>
      </w:del>
      <w:del w:id="425" w:author="Admin" w:date="2025-03-28T11:14:00Z">
        <w:r w:rsidR="00E5771D" w:rsidRPr="00DD7774" w:rsidDel="0016363F">
          <w:rPr>
            <w:rFonts w:ascii="Times New Roman" w:hAnsi="Times New Roman" w:cs="Times New Roman"/>
            <w:sz w:val="28"/>
            <w:szCs w:val="28"/>
          </w:rPr>
          <w:delText>các trường hợp doanh nghiệp vi phạm pháp luật</w:delText>
        </w:r>
      </w:del>
      <w:del w:id="426" w:author="Admin" w:date="2025-03-28T11:29:00Z">
        <w:r w:rsidDel="00D441C6">
          <w:rPr>
            <w:rFonts w:ascii="Times New Roman" w:hAnsi="Times New Roman" w:cs="Times New Roman"/>
            <w:sz w:val="28"/>
            <w:szCs w:val="28"/>
          </w:rPr>
          <w:delText xml:space="preserve">, </w:delText>
        </w:r>
      </w:del>
      <w:r>
        <w:rPr>
          <w:rFonts w:ascii="Times New Roman" w:hAnsi="Times New Roman" w:cs="Times New Roman"/>
          <w:sz w:val="28"/>
          <w:szCs w:val="28"/>
        </w:rPr>
        <w:t>dự thảo Luật đã s</w:t>
      </w:r>
      <w:r w:rsidRPr="00C015DF">
        <w:rPr>
          <w:rFonts w:ascii="Times New Roman" w:hAnsi="Times New Roman" w:cs="Times New Roman"/>
          <w:sz w:val="28"/>
          <w:szCs w:val="28"/>
        </w:rPr>
        <w:t>ửa đổi, bổ sung 3 Điều 215 để quy định rõ phạm vi, trách nhiệm thực hiện quản lý nhà nước của UBND cấp tỉnh</w:t>
      </w:r>
      <w:ins w:id="427" w:author="Admin" w:date="2025-03-28T11:15:00Z">
        <w:r w:rsidR="0016363F">
          <w:rPr>
            <w:rFonts w:ascii="Times New Roman" w:hAnsi="Times New Roman" w:cs="Times New Roman"/>
            <w:sz w:val="28"/>
            <w:szCs w:val="28"/>
          </w:rPr>
          <w:t>. Theo đó, UBND cấp tỉnh có trách nhiệm</w:t>
        </w:r>
      </w:ins>
      <w:r w:rsidRPr="00C015DF">
        <w:rPr>
          <w:rFonts w:ascii="Times New Roman" w:hAnsi="Times New Roman" w:cs="Times New Roman"/>
          <w:sz w:val="28"/>
          <w:szCs w:val="28"/>
        </w:rPr>
        <w:t xml:space="preserve"> trong</w:t>
      </w:r>
      <w:ins w:id="428" w:author="Admin" w:date="2025-03-28T11:15:00Z">
        <w:r w:rsidR="0016363F">
          <w:rPr>
            <w:rFonts w:ascii="Times New Roman" w:hAnsi="Times New Roman" w:cs="Times New Roman"/>
            <w:sz w:val="28"/>
            <w:szCs w:val="28"/>
          </w:rPr>
          <w:t xml:space="preserve">: (i) </w:t>
        </w:r>
      </w:ins>
      <w:del w:id="429" w:author="Admin" w:date="2025-03-28T11:15:00Z">
        <w:r w:rsidRPr="00C015DF" w:rsidDel="0016363F">
          <w:rPr>
            <w:rFonts w:ascii="Times New Roman" w:hAnsi="Times New Roman" w:cs="Times New Roman"/>
            <w:sz w:val="28"/>
            <w:szCs w:val="28"/>
          </w:rPr>
          <w:delText xml:space="preserve"> </w:delText>
        </w:r>
      </w:del>
      <w:r w:rsidRPr="00C015DF">
        <w:rPr>
          <w:rFonts w:ascii="Times New Roman" w:hAnsi="Times New Roman" w:cs="Times New Roman"/>
          <w:sz w:val="28"/>
          <w:szCs w:val="28"/>
        </w:rPr>
        <w:t xml:space="preserve">tổ chức đăng ký kinh doanh; </w:t>
      </w:r>
      <w:ins w:id="430" w:author="Admin" w:date="2025-03-28T11:15:00Z">
        <w:r w:rsidR="0016363F">
          <w:rPr>
            <w:rFonts w:ascii="Times New Roman" w:hAnsi="Times New Roman" w:cs="Times New Roman"/>
            <w:sz w:val="28"/>
            <w:szCs w:val="28"/>
          </w:rPr>
          <w:t xml:space="preserve">(ii) </w:t>
        </w:r>
      </w:ins>
      <w:r w:rsidRPr="00C015DF">
        <w:rPr>
          <w:rFonts w:ascii="Times New Roman" w:hAnsi="Times New Roman" w:cs="Times New Roman"/>
          <w:sz w:val="28"/>
          <w:szCs w:val="28"/>
        </w:rPr>
        <w:t xml:space="preserve">thanh tra, kiểm tra, giám sát doanh nghiệp trong phạm vi địa phương; </w:t>
      </w:r>
      <w:ins w:id="431" w:author="Admin" w:date="2025-03-28T11:15:00Z">
        <w:r w:rsidR="0016363F">
          <w:rPr>
            <w:rFonts w:ascii="Times New Roman" w:hAnsi="Times New Roman" w:cs="Times New Roman"/>
            <w:sz w:val="28"/>
            <w:szCs w:val="28"/>
          </w:rPr>
          <w:t xml:space="preserve">(iii) </w:t>
        </w:r>
      </w:ins>
      <w:r w:rsidRPr="00C015DF">
        <w:rPr>
          <w:rFonts w:ascii="Times New Roman" w:hAnsi="Times New Roman" w:cs="Times New Roman"/>
          <w:sz w:val="28"/>
          <w:szCs w:val="28"/>
        </w:rPr>
        <w:t xml:space="preserve">ban hành quy trình kiểm tra, giám sát đăng ký kinh doanh; </w:t>
      </w:r>
      <w:ins w:id="432" w:author="Admin" w:date="2025-03-28T11:15:00Z">
        <w:r w:rsidR="0016363F">
          <w:rPr>
            <w:rFonts w:ascii="Times New Roman" w:hAnsi="Times New Roman" w:cs="Times New Roman"/>
            <w:sz w:val="28"/>
            <w:szCs w:val="28"/>
          </w:rPr>
          <w:t xml:space="preserve">(iv) </w:t>
        </w:r>
      </w:ins>
      <w:r w:rsidRPr="00C015DF">
        <w:rPr>
          <w:rFonts w:ascii="Times New Roman" w:hAnsi="Times New Roman" w:cs="Times New Roman"/>
          <w:sz w:val="28"/>
          <w:szCs w:val="28"/>
        </w:rPr>
        <w:t>ban hành quy chế phối hợp giữa các cơ quan quản lý nhà nước tại địa phương trong quản lý nhà nước đối với doanh nghiệp sau đăng ký thành lập</w:t>
      </w:r>
      <w:ins w:id="433" w:author="Microsoft Office User" w:date="2025-03-28T14:39:00Z">
        <w:r w:rsidR="00974B2A">
          <w:rPr>
            <w:rFonts w:ascii="Times New Roman" w:hAnsi="Times New Roman" w:cs="Times New Roman"/>
            <w:sz w:val="28"/>
            <w:szCs w:val="28"/>
          </w:rPr>
          <w:t>.</w:t>
        </w:r>
      </w:ins>
      <w:del w:id="434" w:author="Microsoft Office User" w:date="2025-03-28T14:39:00Z">
        <w:r w:rsidRPr="00C015DF" w:rsidDel="00974B2A">
          <w:rPr>
            <w:rFonts w:ascii="Times New Roman" w:hAnsi="Times New Roman" w:cs="Times New Roman"/>
            <w:sz w:val="28"/>
            <w:szCs w:val="28"/>
          </w:rPr>
          <w:delText xml:space="preserve"> </w:delText>
        </w:r>
      </w:del>
      <w:ins w:id="435" w:author="Microsoft Office User" w:date="2025-04-02T13:33:00Z">
        <w:r w:rsidR="00FC4352">
          <w:rPr>
            <w:rFonts w:ascii="Times New Roman" w:hAnsi="Times New Roman" w:cs="Times New Roman"/>
            <w:sz w:val="28"/>
            <w:szCs w:val="28"/>
          </w:rPr>
          <w:t xml:space="preserve"> </w:t>
        </w:r>
      </w:ins>
    </w:p>
    <w:p w14:paraId="3707EE1F" w14:textId="0D56B6EC" w:rsidR="00B14FC3" w:rsidRPr="00F57790" w:rsidDel="00D441C6" w:rsidRDefault="00702BE4">
      <w:pPr>
        <w:spacing w:before="40" w:after="40" w:line="264" w:lineRule="auto"/>
        <w:jc w:val="both"/>
        <w:rPr>
          <w:del w:id="436" w:author="Admin" w:date="2025-03-28T11:29:00Z"/>
          <w:rFonts w:ascii="Times New Roman" w:hAnsi="Times New Roman" w:cs="Times New Roman"/>
          <w:sz w:val="28"/>
          <w:szCs w:val="28"/>
        </w:rPr>
        <w:pPrChange w:id="437" w:author="Microsoft Office User" w:date="2025-04-02T13:33:00Z">
          <w:pPr>
            <w:spacing w:before="40" w:after="40" w:line="264" w:lineRule="auto"/>
            <w:ind w:firstLine="709"/>
            <w:jc w:val="both"/>
          </w:pPr>
        </w:pPrChange>
      </w:pPr>
      <w:del w:id="438" w:author="Admin" w:date="2025-03-28T11:29:00Z">
        <w:r w:rsidRPr="00C015DF" w:rsidDel="00D441C6">
          <w:rPr>
            <w:rFonts w:ascii="Times New Roman" w:hAnsi="Times New Roman" w:cs="Times New Roman"/>
            <w:sz w:val="28"/>
            <w:szCs w:val="28"/>
          </w:rPr>
          <w:delText>để tăng cường công tác quản lý nhà nước đối với doanh nghiệp, đặc biệt là trách nhiệm đối với các nội dung “hậu kiểm” nhằm giảm tối đa tình trạng vốn ảo, đăng ký khống vốn điều lệ, tăng cường tính minh bạch trong hoạt động của doanh nghiệp</w:delText>
        </w:r>
        <w:r w:rsidDel="00D441C6">
          <w:rPr>
            <w:rFonts w:ascii="Times New Roman" w:hAnsi="Times New Roman" w:cs="Times New Roman"/>
            <w:sz w:val="28"/>
            <w:szCs w:val="28"/>
          </w:rPr>
          <w:delText xml:space="preserve">. </w:delText>
        </w:r>
      </w:del>
    </w:p>
    <w:p w14:paraId="70FFF178" w14:textId="77777777" w:rsidR="00FC4352" w:rsidRDefault="00702BE4">
      <w:pPr>
        <w:spacing w:before="80" w:after="80" w:line="264" w:lineRule="auto"/>
        <w:ind w:firstLine="709"/>
        <w:jc w:val="both"/>
        <w:rPr>
          <w:ins w:id="439" w:author="Microsoft Office User" w:date="2025-04-02T13:33:00Z"/>
          <w:rFonts w:ascii="Times New Roman" w:hAnsi="Times New Roman" w:cs="Times New Roman"/>
          <w:sz w:val="28"/>
          <w:szCs w:val="28"/>
        </w:rPr>
        <w:pPrChange w:id="440" w:author="Microsoft Office User" w:date="2025-04-02T13:33:00Z">
          <w:pPr>
            <w:spacing w:before="120" w:after="120"/>
            <w:ind w:firstLine="720"/>
            <w:jc w:val="both"/>
          </w:pPr>
        </w:pPrChange>
      </w:pPr>
      <w:r>
        <w:rPr>
          <w:rFonts w:ascii="Times New Roman" w:hAnsi="Times New Roman" w:cs="Times New Roman"/>
          <w:sz w:val="28"/>
          <w:szCs w:val="28"/>
        </w:rPr>
        <w:t>Ngoài ra, Luật cũng s</w:t>
      </w:r>
      <w:r w:rsidR="00B14FC3" w:rsidRPr="00F57790">
        <w:rPr>
          <w:rFonts w:ascii="Times New Roman" w:hAnsi="Times New Roman" w:cs="Times New Roman"/>
          <w:sz w:val="28"/>
          <w:szCs w:val="28"/>
        </w:rPr>
        <w:t xml:space="preserve">ửa đổi, bổ sung trách nhiệm của các cơ quan quản lý nhà nước </w:t>
      </w:r>
      <w:del w:id="441" w:author="Admin" w:date="2025-03-28T11:30:00Z">
        <w:r w:rsidR="00B14FC3" w:rsidRPr="00F57790" w:rsidDel="00D441C6">
          <w:rPr>
            <w:rFonts w:ascii="Times New Roman" w:hAnsi="Times New Roman" w:cs="Times New Roman"/>
            <w:sz w:val="28"/>
            <w:szCs w:val="28"/>
          </w:rPr>
          <w:delText>để quy định rõ hơn việc</w:delText>
        </w:r>
      </w:del>
      <w:ins w:id="442" w:author="Admin" w:date="2025-03-28T11:30:00Z">
        <w:r w:rsidR="00D441C6">
          <w:rPr>
            <w:rFonts w:ascii="Times New Roman" w:hAnsi="Times New Roman" w:cs="Times New Roman"/>
            <w:sz w:val="28"/>
            <w:szCs w:val="28"/>
          </w:rPr>
          <w:t>trong việc</w:t>
        </w:r>
      </w:ins>
      <w:r w:rsidR="00B14FC3" w:rsidRPr="00F57790">
        <w:rPr>
          <w:rFonts w:ascii="Times New Roman" w:hAnsi="Times New Roman" w:cs="Times New Roman"/>
          <w:sz w:val="28"/>
          <w:szCs w:val="28"/>
        </w:rPr>
        <w:t xml:space="preserve"> kết nối, chia sẻ thông tin của cơ quan chủ quản Cơ sở dữ liệu quốc gia và Cơ sở dữ liệu chuyên ngành với Cơ sở dữ liệu quốc gia về đăng ký doanh nghiệp</w:t>
      </w:r>
      <w:del w:id="443" w:author="Admin" w:date="2025-03-28T11:31:00Z">
        <w:r w:rsidR="00B14FC3" w:rsidRPr="00F57790" w:rsidDel="006007AE">
          <w:rPr>
            <w:rFonts w:ascii="Times New Roman" w:hAnsi="Times New Roman" w:cs="Times New Roman"/>
            <w:sz w:val="28"/>
            <w:szCs w:val="28"/>
          </w:rPr>
          <w:delText xml:space="preserve"> nhằm nâng cao hiệu lực quản lý nhà nước đối với doanh nghiệp</w:delText>
        </w:r>
      </w:del>
      <w:r w:rsidR="00B14FC3">
        <w:rPr>
          <w:rFonts w:ascii="Times New Roman" w:hAnsi="Times New Roman" w:cs="Times New Roman"/>
          <w:sz w:val="28"/>
          <w:szCs w:val="28"/>
        </w:rPr>
        <w:t>.</w:t>
      </w:r>
      <w:r>
        <w:rPr>
          <w:rFonts w:ascii="Times New Roman" w:hAnsi="Times New Roman" w:cs="Times New Roman"/>
          <w:sz w:val="28"/>
          <w:szCs w:val="28"/>
        </w:rPr>
        <w:t xml:space="preserve"> Trên cơ sở dữ liệu được chia sẻ, kết nối liên thông, các cơ quan quản lý nhà nước sẽ có công cụ mạnh hơn để tăng cường và nâng cao hiệu quả của công tác “hậu kiểm” trong thời gian tới.</w:t>
      </w:r>
      <w:ins w:id="444" w:author="Microsoft Office User" w:date="2025-04-02T13:31:00Z">
        <w:r w:rsidR="00FC4352">
          <w:rPr>
            <w:rFonts w:ascii="Times New Roman" w:hAnsi="Times New Roman" w:cs="Times New Roman"/>
            <w:sz w:val="28"/>
            <w:szCs w:val="28"/>
          </w:rPr>
          <w:t xml:space="preserve"> </w:t>
        </w:r>
      </w:ins>
    </w:p>
    <w:p w14:paraId="480B8C34" w14:textId="0EB02B4F" w:rsidR="00702BE4" w:rsidRDefault="00FC4352">
      <w:pPr>
        <w:spacing w:before="80" w:after="80" w:line="264" w:lineRule="auto"/>
        <w:ind w:firstLine="709"/>
        <w:jc w:val="both"/>
        <w:rPr>
          <w:ins w:id="445" w:author="Microsoft Office User" w:date="2025-03-28T14:34:00Z"/>
          <w:rFonts w:ascii="Times New Roman" w:hAnsi="Times New Roman" w:cs="Times New Roman"/>
          <w:sz w:val="28"/>
          <w:szCs w:val="28"/>
        </w:rPr>
      </w:pPr>
      <w:ins w:id="446" w:author="Microsoft Office User" w:date="2025-04-02T13:33:00Z">
        <w:r>
          <w:rPr>
            <w:rFonts w:ascii="Times New Roman" w:hAnsi="Times New Roman" w:cs="Times New Roman"/>
            <w:sz w:val="28"/>
            <w:szCs w:val="28"/>
          </w:rPr>
          <w:t>Bên cạnh đó</w:t>
        </w:r>
      </w:ins>
      <w:ins w:id="447" w:author="Microsoft Office User" w:date="2025-04-02T13:31:00Z">
        <w:r>
          <w:rPr>
            <w:rFonts w:ascii="Times New Roman" w:hAnsi="Times New Roman" w:cs="Times New Roman"/>
            <w:sz w:val="28"/>
            <w:szCs w:val="28"/>
          </w:rPr>
          <w:t xml:space="preserve">, sau khi Luật được </w:t>
        </w:r>
      </w:ins>
      <w:ins w:id="448" w:author="Microsoft Office User" w:date="2025-04-02T13:32:00Z">
        <w:r>
          <w:rPr>
            <w:rFonts w:ascii="Times New Roman" w:hAnsi="Times New Roman" w:cs="Times New Roman"/>
            <w:sz w:val="28"/>
            <w:szCs w:val="28"/>
          </w:rPr>
          <w:t>ban hành, dự kiến Chính phủ sẽ ban hành các quy định cụ thể để t</w:t>
        </w:r>
        <w:r w:rsidRPr="00FC4352">
          <w:rPr>
            <w:rFonts w:ascii="Times New Roman" w:hAnsi="Times New Roman" w:cs="Times New Roman"/>
            <w:sz w:val="28"/>
            <w:szCs w:val="28"/>
            <w:rPrChange w:id="449" w:author="Microsoft Office User" w:date="2025-04-02T13:32:00Z">
              <w:rPr>
                <w:b/>
                <w:bCs/>
                <w:i/>
                <w:iCs/>
                <w:sz w:val="28"/>
                <w:szCs w:val="28"/>
              </w:rPr>
            </w:rPrChange>
          </w:rPr>
          <w:t>ăng cường công tác kiểm tra, giám sát đăng ký kinh doanh ở khâu thực thi pháp luật</w:t>
        </w:r>
      </w:ins>
      <w:ins w:id="450" w:author="Microsoft Office User" w:date="2025-04-02T13:33:00Z">
        <w:r>
          <w:rPr>
            <w:rFonts w:ascii="Times New Roman" w:hAnsi="Times New Roman" w:cs="Times New Roman"/>
            <w:sz w:val="28"/>
            <w:szCs w:val="28"/>
          </w:rPr>
          <w:t xml:space="preserve"> theo hướng: (i) t</w:t>
        </w:r>
      </w:ins>
      <w:ins w:id="451" w:author="Microsoft Office User" w:date="2025-04-02T13:32:00Z">
        <w:r w:rsidRPr="00FC4352">
          <w:rPr>
            <w:rFonts w:ascii="Times New Roman" w:hAnsi="Times New Roman" w:cs="Times New Roman"/>
            <w:sz w:val="28"/>
            <w:szCs w:val="28"/>
            <w:rPrChange w:id="452" w:author="Microsoft Office User" w:date="2025-04-02T13:32:00Z">
              <w:rPr>
                <w:bCs/>
                <w:sz w:val="28"/>
                <w:szCs w:val="28"/>
              </w:rPr>
            </w:rPrChange>
          </w:rPr>
          <w:t>iếp tục tăng cường công tác giám sát đăng ký kinh doanh qua hình thức làm việc trực tuyến với các cơ quan đăng ký kinh doanh</w:t>
        </w:r>
        <w:r>
          <w:rPr>
            <w:rFonts w:ascii="Times New Roman" w:hAnsi="Times New Roman" w:cs="Times New Roman"/>
            <w:sz w:val="28"/>
            <w:szCs w:val="28"/>
          </w:rPr>
          <w:t>; (</w:t>
        </w:r>
      </w:ins>
      <w:ins w:id="453" w:author="Microsoft Office User" w:date="2025-04-02T13:33:00Z">
        <w:r>
          <w:rPr>
            <w:rFonts w:ascii="Times New Roman" w:hAnsi="Times New Roman" w:cs="Times New Roman"/>
            <w:sz w:val="28"/>
            <w:szCs w:val="28"/>
          </w:rPr>
          <w:t>ii) t</w:t>
        </w:r>
      </w:ins>
      <w:ins w:id="454" w:author="Microsoft Office User" w:date="2025-04-02T13:32:00Z">
        <w:r w:rsidRPr="00FC4352">
          <w:rPr>
            <w:rFonts w:ascii="Times New Roman" w:hAnsi="Times New Roman" w:cs="Times New Roman"/>
            <w:sz w:val="28"/>
            <w:szCs w:val="28"/>
            <w:rPrChange w:id="455" w:author="Microsoft Office User" w:date="2025-04-02T13:32:00Z">
              <w:rPr>
                <w:bCs/>
                <w:sz w:val="28"/>
                <w:szCs w:val="28"/>
              </w:rPr>
            </w:rPrChange>
          </w:rPr>
          <w:t xml:space="preserve">ăng cường kiểm tra cơ quan đăng ký kinh doanh </w:t>
        </w:r>
      </w:ins>
      <w:ins w:id="456" w:author="Microsoft Office User" w:date="2025-04-02T13:34:00Z">
        <w:r>
          <w:rPr>
            <w:rFonts w:ascii="Times New Roman" w:hAnsi="Times New Roman" w:cs="Times New Roman"/>
            <w:sz w:val="28"/>
            <w:szCs w:val="28"/>
          </w:rPr>
          <w:t xml:space="preserve">xã </w:t>
        </w:r>
      </w:ins>
      <w:ins w:id="457" w:author="Microsoft Office User" w:date="2025-04-02T13:32:00Z">
        <w:r w:rsidRPr="00FC4352">
          <w:rPr>
            <w:rFonts w:ascii="Times New Roman" w:hAnsi="Times New Roman" w:cs="Times New Roman"/>
            <w:sz w:val="28"/>
            <w:szCs w:val="28"/>
            <w:rPrChange w:id="458" w:author="Microsoft Office User" w:date="2025-04-02T13:32:00Z">
              <w:rPr>
                <w:bCs/>
                <w:sz w:val="28"/>
                <w:szCs w:val="28"/>
              </w:rPr>
            </w:rPrChange>
          </w:rPr>
          <w:t>về nghiệp vụ đăng ký tổ hợp tác, hợp tác xã, liên hiệp hợp tác xã, hộ</w:t>
        </w:r>
        <w:r>
          <w:rPr>
            <w:rFonts w:ascii="Times New Roman" w:hAnsi="Times New Roman" w:cs="Times New Roman"/>
            <w:sz w:val="28"/>
            <w:szCs w:val="28"/>
          </w:rPr>
          <w:t xml:space="preserve"> kinh doanh; (</w:t>
        </w:r>
      </w:ins>
      <w:ins w:id="459" w:author="Microsoft Office User" w:date="2025-04-02T13:34:00Z">
        <w:r>
          <w:rPr>
            <w:rFonts w:ascii="Times New Roman" w:hAnsi="Times New Roman" w:cs="Times New Roman"/>
            <w:sz w:val="28"/>
            <w:szCs w:val="28"/>
          </w:rPr>
          <w:t>i</w:t>
        </w:r>
      </w:ins>
      <w:ins w:id="460" w:author="Microsoft Office User" w:date="2025-04-02T13:35:00Z">
        <w:r>
          <w:rPr>
            <w:rFonts w:ascii="Times New Roman" w:hAnsi="Times New Roman" w:cs="Times New Roman"/>
            <w:sz w:val="28"/>
            <w:szCs w:val="28"/>
          </w:rPr>
          <w:t>ii</w:t>
        </w:r>
      </w:ins>
      <w:ins w:id="461" w:author="Microsoft Office User" w:date="2025-04-02T13:34:00Z">
        <w:r>
          <w:rPr>
            <w:rFonts w:ascii="Times New Roman" w:hAnsi="Times New Roman" w:cs="Times New Roman"/>
            <w:sz w:val="28"/>
            <w:szCs w:val="28"/>
          </w:rPr>
          <w:t>) t</w:t>
        </w:r>
      </w:ins>
      <w:ins w:id="462" w:author="Microsoft Office User" w:date="2025-04-02T13:32:00Z">
        <w:r w:rsidRPr="00FC4352">
          <w:rPr>
            <w:rFonts w:ascii="Times New Roman" w:hAnsi="Times New Roman" w:cs="Times New Roman"/>
            <w:sz w:val="28"/>
            <w:szCs w:val="28"/>
            <w:rPrChange w:id="463" w:author="Microsoft Office User" w:date="2025-04-02T13:32:00Z">
              <w:rPr>
                <w:bCs/>
                <w:color w:val="000000"/>
                <w:sz w:val="28"/>
                <w:szCs w:val="28"/>
              </w:rPr>
            </w:rPrChange>
          </w:rPr>
          <w:t>ăng cường công tác lãnh đạo, chỉ đạo, đôn đốc thực hiện nhiệm vụ kiểm tra, giám sát đối với cơ quan đăng ký kinh doanh các cấp</w:t>
        </w:r>
      </w:ins>
      <w:ins w:id="464" w:author="Microsoft Office User" w:date="2025-04-02T13:35:00Z">
        <w:r>
          <w:rPr>
            <w:rFonts w:ascii="Times New Roman" w:hAnsi="Times New Roman" w:cs="Times New Roman"/>
            <w:sz w:val="28"/>
            <w:szCs w:val="28"/>
          </w:rPr>
          <w:t>…</w:t>
        </w:r>
      </w:ins>
    </w:p>
    <w:p w14:paraId="27ED2B08" w14:textId="537DB025" w:rsidR="00974B2A" w:rsidDel="00974B2A" w:rsidRDefault="00974B2A" w:rsidP="00DD7774">
      <w:pPr>
        <w:spacing w:before="80" w:after="80" w:line="264" w:lineRule="auto"/>
        <w:ind w:firstLine="540"/>
        <w:jc w:val="both"/>
        <w:rPr>
          <w:del w:id="465" w:author="Microsoft Office User" w:date="2025-03-28T14:38:00Z"/>
          <w:rFonts w:ascii="Times New Roman" w:hAnsi="Times New Roman" w:cs="Times New Roman"/>
          <w:sz w:val="28"/>
          <w:szCs w:val="28"/>
        </w:rPr>
      </w:pPr>
    </w:p>
    <w:p w14:paraId="35A030A4" w14:textId="2B06FDE8" w:rsidR="00F57790" w:rsidRPr="005D42DA" w:rsidRDefault="00F57790" w:rsidP="00F57790">
      <w:pPr>
        <w:spacing w:before="80" w:after="80" w:line="264" w:lineRule="auto"/>
        <w:ind w:firstLine="709"/>
        <w:jc w:val="both"/>
        <w:rPr>
          <w:rFonts w:ascii="Times New Roman" w:hAnsi="Times New Roman" w:cs="Times New Roman"/>
          <w:b/>
          <w:sz w:val="28"/>
          <w:szCs w:val="28"/>
        </w:rPr>
      </w:pPr>
      <w:r w:rsidRPr="005D42DA">
        <w:rPr>
          <w:rFonts w:ascii="Times New Roman" w:hAnsi="Times New Roman" w:cs="Times New Roman"/>
          <w:b/>
          <w:sz w:val="28"/>
          <w:szCs w:val="28"/>
        </w:rPr>
        <w:t>V</w:t>
      </w:r>
      <w:r w:rsidR="00ED636B">
        <w:rPr>
          <w:rFonts w:ascii="Times New Roman" w:hAnsi="Times New Roman" w:cs="Times New Roman"/>
          <w:b/>
          <w:sz w:val="28"/>
          <w:szCs w:val="28"/>
        </w:rPr>
        <w:t>I</w:t>
      </w:r>
      <w:r w:rsidRPr="005D42DA">
        <w:rPr>
          <w:rFonts w:ascii="Times New Roman" w:hAnsi="Times New Roman" w:cs="Times New Roman"/>
          <w:b/>
          <w:sz w:val="28"/>
          <w:szCs w:val="28"/>
        </w:rPr>
        <w:t>. DỰ KIẾN NGUỒN LỰC, ĐIỀU KIỆN BẢO ĐẢM CHO VIỆC THI HÀNH VĂN BẢN SAU KHI ĐƯỢC THÔNG QUA</w:t>
      </w:r>
    </w:p>
    <w:p w14:paraId="4BCA6125" w14:textId="682A78B1" w:rsidR="00D218F8" w:rsidRPr="00DD7774" w:rsidRDefault="00D218F8" w:rsidP="00DD7774">
      <w:pPr>
        <w:pStyle w:val="ListParagraph"/>
        <w:numPr>
          <w:ilvl w:val="0"/>
          <w:numId w:val="6"/>
        </w:numPr>
        <w:spacing w:before="60" w:after="60" w:line="259" w:lineRule="auto"/>
        <w:jc w:val="both"/>
        <w:outlineLvl w:val="0"/>
        <w:rPr>
          <w:rFonts w:ascii="Times New Roman" w:hAnsi="Times New Roman" w:cs="Times New Roman"/>
          <w:b/>
          <w:sz w:val="28"/>
          <w:szCs w:val="28"/>
        </w:rPr>
      </w:pPr>
      <w:r w:rsidRPr="00DD7774">
        <w:rPr>
          <w:rFonts w:ascii="Times New Roman" w:hAnsi="Times New Roman" w:cs="Times New Roman"/>
          <w:b/>
          <w:sz w:val="28"/>
          <w:szCs w:val="28"/>
        </w:rPr>
        <w:t>Về dự kiến nguồn lực thực hiện các quy định tại Luật:</w:t>
      </w:r>
    </w:p>
    <w:p w14:paraId="5D76C92F" w14:textId="6A7DD5EF" w:rsidR="00F57790" w:rsidRPr="00F57790" w:rsidRDefault="00ED636B" w:rsidP="00DD7774">
      <w:pPr>
        <w:spacing w:before="60" w:after="60" w:line="259" w:lineRule="auto"/>
        <w:ind w:firstLine="540"/>
        <w:jc w:val="both"/>
        <w:outlineLvl w:val="0"/>
        <w:rPr>
          <w:rFonts w:ascii="Times New Roman" w:hAnsi="Times New Roman" w:cs="Times New Roman"/>
          <w:sz w:val="28"/>
          <w:szCs w:val="28"/>
        </w:rPr>
      </w:pPr>
      <w:r w:rsidRPr="00DD7774">
        <w:rPr>
          <w:rFonts w:ascii="Times New Roman" w:hAnsi="Times New Roman" w:cs="Times New Roman"/>
          <w:sz w:val="28"/>
          <w:szCs w:val="28"/>
        </w:rPr>
        <w:t xml:space="preserve">Các quy định điều chỉnh bổ sung nhằm nâng cao hiệu quả thực thi, không phát sinh tăng nguồn nhân lực để triển khai các quy định. </w:t>
      </w:r>
      <w:r w:rsidR="00F57790" w:rsidRPr="00F57790">
        <w:rPr>
          <w:rFonts w:ascii="Times New Roman" w:hAnsi="Times New Roman" w:cs="Times New Roman"/>
          <w:sz w:val="28"/>
          <w:szCs w:val="28"/>
        </w:rPr>
        <w:t>Để bảo đảm triển khai thi hành Luật sau khi được thông qua, về cơ bản, các cơ quan, tổ chức, cá nhân vẫn sử dụng nguồn lực tài chính và nguồn nhân lực hiện hành</w:t>
      </w:r>
      <w:r>
        <w:rPr>
          <w:rFonts w:ascii="Times New Roman" w:hAnsi="Times New Roman" w:cs="Times New Roman"/>
          <w:sz w:val="28"/>
          <w:szCs w:val="28"/>
        </w:rPr>
        <w:t xml:space="preserve">, </w:t>
      </w:r>
      <w:r w:rsidRPr="00DD7774">
        <w:rPr>
          <w:rFonts w:ascii="Times New Roman" w:hAnsi="Times New Roman" w:cs="Times New Roman"/>
          <w:sz w:val="28"/>
          <w:szCs w:val="28"/>
        </w:rPr>
        <w:t xml:space="preserve">không phát sinh kinh phí cho việc triển khai thực hiện Luật. </w:t>
      </w:r>
      <w:r w:rsidR="00F57790" w:rsidRPr="00F57790">
        <w:rPr>
          <w:rFonts w:ascii="Times New Roman" w:hAnsi="Times New Roman" w:cs="Times New Roman"/>
          <w:sz w:val="28"/>
          <w:szCs w:val="28"/>
        </w:rPr>
        <w:t>Trong đó:</w:t>
      </w:r>
    </w:p>
    <w:p w14:paraId="31110676" w14:textId="40650DF2" w:rsidR="00F57790" w:rsidRPr="00DD7774" w:rsidRDefault="00D218F8" w:rsidP="00F57790">
      <w:pPr>
        <w:spacing w:before="80" w:after="80" w:line="264" w:lineRule="auto"/>
        <w:ind w:firstLine="709"/>
        <w:jc w:val="both"/>
        <w:rPr>
          <w:rFonts w:ascii="Times New Roman" w:hAnsi="Times New Roman" w:cs="Times New Roman"/>
          <w:sz w:val="28"/>
          <w:szCs w:val="28"/>
        </w:rPr>
      </w:pPr>
      <w:r w:rsidRPr="00DD7774">
        <w:rPr>
          <w:rFonts w:ascii="Times New Roman" w:hAnsi="Times New Roman" w:cs="Times New Roman"/>
          <w:sz w:val="28"/>
          <w:szCs w:val="28"/>
        </w:rPr>
        <w:t>1.</w:t>
      </w:r>
      <w:r w:rsidR="00F57790" w:rsidRPr="00DD7774">
        <w:rPr>
          <w:rFonts w:ascii="Times New Roman" w:hAnsi="Times New Roman" w:cs="Times New Roman"/>
          <w:sz w:val="28"/>
          <w:szCs w:val="28"/>
        </w:rPr>
        <w:t>1. Về nguồn nhân lực thực hiện công tác đăng ký doanh nghiệp</w:t>
      </w:r>
    </w:p>
    <w:p w14:paraId="7531B667" w14:textId="5B660C11"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Ủy ban nhân dân tỉnh, thành phố trực thuộc Trung ương bố trí đủ nhân lực, kinh phí và nguồn lực khác cho </w:t>
      </w:r>
      <w:r w:rsidR="00A16177">
        <w:rPr>
          <w:rFonts w:ascii="Times New Roman" w:hAnsi="Times New Roman" w:cs="Times New Roman"/>
          <w:sz w:val="28"/>
          <w:szCs w:val="28"/>
        </w:rPr>
        <w:t>Cơ quan</w:t>
      </w:r>
      <w:r w:rsidRPr="00F57790">
        <w:rPr>
          <w:rFonts w:ascii="Times New Roman" w:hAnsi="Times New Roman" w:cs="Times New Roman"/>
          <w:sz w:val="28"/>
          <w:szCs w:val="28"/>
        </w:rPr>
        <w:t xml:space="preserve"> Đăng ký kinh doanh theo </w:t>
      </w:r>
      <w:ins w:id="466" w:author="Microsoft Office User" w:date="2025-03-28T17:16:00Z">
        <w:r w:rsidR="00A97890">
          <w:rPr>
            <w:rFonts w:ascii="Times New Roman" w:hAnsi="Times New Roman" w:cs="Times New Roman"/>
            <w:sz w:val="28"/>
            <w:szCs w:val="28"/>
          </w:rPr>
          <w:t xml:space="preserve">số lượng </w:t>
        </w:r>
      </w:ins>
      <w:del w:id="467" w:author="Microsoft Office User" w:date="2025-03-28T17:16:00Z">
        <w:r w:rsidRPr="00F57790" w:rsidDel="00A97890">
          <w:rPr>
            <w:rFonts w:ascii="Times New Roman" w:hAnsi="Times New Roman" w:cs="Times New Roman"/>
            <w:sz w:val="28"/>
            <w:szCs w:val="28"/>
          </w:rPr>
          <w:delText xml:space="preserve">quy mô </w:delText>
        </w:r>
      </w:del>
      <w:r w:rsidRPr="00F57790">
        <w:rPr>
          <w:rFonts w:ascii="Times New Roman" w:hAnsi="Times New Roman" w:cs="Times New Roman"/>
          <w:sz w:val="28"/>
          <w:szCs w:val="28"/>
        </w:rPr>
        <w:t>doanh nghiệp, phạm vi địa bàn để bảo đảm thực hiện các nhiệm vụ, quyền hạn và công tác quản lý nhà nước về đăng ký doanh nghiệp theo quy định; bảo đảm không làm phát sinh nguồn nhân lực để triển khai thi hành Luật, phù hợp với quy định của pháp luật hiện hành về tổ chức bộ máy và biên chế và chủ trương của Nghị quyết số 18-NQ/TW ngày 25/10/2017 của Hội nghị Trung ương 6 khoá XII về một số vấn đề về tiếp tục đổi mới, sắp xếp tổ chức bộ máy của hệ thống chính trị tinh gọn, hoạt động hiệu lực, hiệu quả và Nghị quyết số 56/2017/QH14 ngày 24/11/2017 của Quốc hội về việc tiếp tục cải cách tổ chức bộ máy hành chính nhà nước tinh gọn, hoạt động hiệu lực, hiệu quả.</w:t>
      </w:r>
    </w:p>
    <w:p w14:paraId="0F2F8FF2" w14:textId="7FD4C91D" w:rsidR="00F57790" w:rsidRPr="00DD7774" w:rsidRDefault="00D218F8" w:rsidP="00F57790">
      <w:pPr>
        <w:spacing w:before="80" w:after="80" w:line="264" w:lineRule="auto"/>
        <w:ind w:firstLine="709"/>
        <w:jc w:val="both"/>
        <w:rPr>
          <w:rFonts w:ascii="Times New Roman" w:hAnsi="Times New Roman" w:cs="Times New Roman"/>
          <w:sz w:val="28"/>
          <w:szCs w:val="28"/>
        </w:rPr>
      </w:pPr>
      <w:r w:rsidRPr="00DD7774">
        <w:rPr>
          <w:rFonts w:ascii="Times New Roman" w:hAnsi="Times New Roman" w:cs="Times New Roman"/>
          <w:sz w:val="28"/>
          <w:szCs w:val="28"/>
        </w:rPr>
        <w:t>1.</w:t>
      </w:r>
      <w:r w:rsidR="00F57790" w:rsidRPr="00DD7774">
        <w:rPr>
          <w:rFonts w:ascii="Times New Roman" w:hAnsi="Times New Roman" w:cs="Times New Roman"/>
          <w:sz w:val="28"/>
          <w:szCs w:val="28"/>
        </w:rPr>
        <w:t>2. Về hạ tầng kỹ thuật công nghệ thông tin phục vụ đăng ký doanh nghiệp và thu thập thông tin chủ sở hữu hưởng lợi</w:t>
      </w:r>
    </w:p>
    <w:p w14:paraId="2EB1FA93" w14:textId="00A9D007" w:rsidR="00F57790" w:rsidRDefault="00F57790" w:rsidP="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Hệ thống thông tin quốc gia về đăng ký doanh nghiệp quy định tại khoản 19 Điều 4 Luật Doanh nghiệp bao gồm Cổng thông tin quốc gia về đăng ký doanh nghiệp, Cơ sở dữ liệu quốc gia về đăng ký doanh nghiệp, cơ sở dữ liệu liên quan và hạ tầng kỹ thuật hệ thống, đã được xây dựng và vận hành từ năm 2011. Hiện nay, Hệ thống đang đáp ứng việc giải quyết các thủ tục về đăng ký doanh nghiệp theo quy định. Bộ </w:t>
      </w:r>
      <w:r w:rsidR="00DE5A60">
        <w:rPr>
          <w:rFonts w:ascii="Times New Roman" w:hAnsi="Times New Roman" w:cs="Times New Roman"/>
          <w:sz w:val="28"/>
          <w:szCs w:val="28"/>
        </w:rPr>
        <w:t xml:space="preserve">Tài chính </w:t>
      </w:r>
      <w:r w:rsidRPr="00F57790">
        <w:rPr>
          <w:rFonts w:ascii="Times New Roman" w:hAnsi="Times New Roman" w:cs="Times New Roman"/>
          <w:sz w:val="28"/>
          <w:szCs w:val="28"/>
        </w:rPr>
        <w:t>đã xây dựng kế hoạch nâng cấp, bổ sung, sửa đổi Hệ thống để đáp ứng với những quy định mới về thu thập thông tin chủ sở hữu hưởng lợi khi dự thảo Luật được thông qua.</w:t>
      </w:r>
    </w:p>
    <w:p w14:paraId="16E374D5" w14:textId="3CF4933A" w:rsidR="00DF378A" w:rsidRPr="00DD7774" w:rsidDel="000078C1" w:rsidRDefault="00D218F8" w:rsidP="003C20E6">
      <w:pPr>
        <w:spacing w:before="120"/>
        <w:ind w:firstLine="720"/>
        <w:jc w:val="both"/>
        <w:rPr>
          <w:del w:id="468" w:author="Microsoft Office User" w:date="2025-03-28T14:55:00Z"/>
          <w:rFonts w:ascii="Times New Roman" w:eastAsia="Times New Roman" w:hAnsi="Times New Roman" w:cs="Times New Roman"/>
          <w:b/>
          <w:sz w:val="28"/>
          <w:szCs w:val="28"/>
        </w:rPr>
      </w:pPr>
      <w:del w:id="469" w:author="Microsoft Office User" w:date="2025-03-28T14:55:00Z">
        <w:r w:rsidDel="000078C1">
          <w:rPr>
            <w:rFonts w:ascii="Times New Roman" w:eastAsia="Times New Roman" w:hAnsi="Times New Roman" w:cs="Times New Roman"/>
            <w:b/>
            <w:sz w:val="28"/>
            <w:szCs w:val="28"/>
          </w:rPr>
          <w:delText>2</w:delText>
        </w:r>
        <w:r w:rsidR="00DF378A" w:rsidRPr="00DD7774" w:rsidDel="000078C1">
          <w:rPr>
            <w:rFonts w:ascii="Times New Roman" w:eastAsia="Times New Roman" w:hAnsi="Times New Roman" w:cs="Times New Roman"/>
            <w:b/>
            <w:sz w:val="28"/>
            <w:szCs w:val="28"/>
          </w:rPr>
          <w:delText xml:space="preserve">. </w:delText>
        </w:r>
        <w:r w:rsidR="003C20E6" w:rsidRPr="00DD7774" w:rsidDel="000078C1">
          <w:rPr>
            <w:rFonts w:ascii="Times New Roman" w:eastAsia="Times New Roman" w:hAnsi="Times New Roman" w:cs="Times New Roman"/>
            <w:b/>
            <w:sz w:val="28"/>
            <w:szCs w:val="28"/>
          </w:rPr>
          <w:delText>Về ban hành các văn bản quy định chi tiết, hướng dẫn thi hành</w:delText>
        </w:r>
      </w:del>
    </w:p>
    <w:p w14:paraId="437AE35A" w14:textId="0EA45BEB" w:rsidR="00DF378A" w:rsidDel="000078C1" w:rsidRDefault="00DF378A">
      <w:pPr>
        <w:spacing w:before="120"/>
        <w:ind w:firstLine="720"/>
        <w:jc w:val="both"/>
        <w:rPr>
          <w:ins w:id="470" w:author="Admin" w:date="2025-03-28T10:40:00Z"/>
          <w:del w:id="471" w:author="Microsoft Office User" w:date="2025-03-28T14:55:00Z"/>
          <w:rFonts w:ascii="Times New Roman" w:eastAsia="Times New Roman" w:hAnsi="Times New Roman" w:cs="Times New Roman"/>
          <w:sz w:val="28"/>
          <w:szCs w:val="28"/>
        </w:rPr>
      </w:pPr>
      <w:del w:id="472" w:author="Microsoft Office User" w:date="2025-03-28T14:55:00Z">
        <w:r w:rsidDel="000078C1">
          <w:rPr>
            <w:rFonts w:ascii="Times New Roman" w:eastAsia="Times New Roman" w:hAnsi="Times New Roman" w:cs="Times New Roman"/>
            <w:sz w:val="28"/>
            <w:szCs w:val="28"/>
          </w:rPr>
          <w:delText>Bộ Tài chính đã triển khai xây dựng dự thảo Nghị định hướng dẫn Luật sửa đổi, bổ sung một số điều của Luật Doanh nghiệp (kèm theo).</w:delText>
        </w:r>
        <w:r w:rsidR="003C20E6" w:rsidRPr="00C10E82" w:rsidDel="000078C1">
          <w:rPr>
            <w:rFonts w:ascii="Times New Roman" w:eastAsia="Times New Roman" w:hAnsi="Times New Roman" w:cs="Times New Roman"/>
            <w:sz w:val="28"/>
            <w:szCs w:val="28"/>
          </w:rPr>
          <w:delText xml:space="preserve"> </w:delText>
        </w:r>
      </w:del>
    </w:p>
    <w:p w14:paraId="189BF152" w14:textId="461A670E" w:rsidR="00397802" w:rsidRPr="00DD7774" w:rsidDel="000078C1" w:rsidRDefault="00397802">
      <w:pPr>
        <w:spacing w:before="120"/>
        <w:ind w:firstLine="720"/>
        <w:jc w:val="both"/>
        <w:rPr>
          <w:del w:id="473" w:author="Microsoft Office User" w:date="2025-03-28T14:55:00Z"/>
          <w:rFonts w:ascii="Times New Roman" w:eastAsia="Times New Roman" w:hAnsi="Times New Roman" w:cs="Times New Roman"/>
          <w:sz w:val="28"/>
          <w:szCs w:val="28"/>
        </w:rPr>
      </w:pPr>
      <w:ins w:id="474" w:author="Admin" w:date="2025-03-28T10:40:00Z">
        <w:del w:id="475" w:author="Microsoft Office User" w:date="2025-03-28T14:55:00Z">
          <w:r w:rsidRPr="00397802" w:rsidDel="000078C1">
            <w:rPr>
              <w:rFonts w:ascii="Times New Roman" w:eastAsia="Times New Roman" w:hAnsi="Times New Roman" w:cs="Times New Roman"/>
              <w:sz w:val="28"/>
              <w:szCs w:val="28"/>
              <w:highlight w:val="yellow"/>
              <w:rPrChange w:id="476" w:author="Admin" w:date="2025-03-28T10:41:00Z">
                <w:rPr>
                  <w:rFonts w:ascii="Times New Roman" w:eastAsia="Times New Roman" w:hAnsi="Times New Roman" w:cs="Times New Roman"/>
                  <w:sz w:val="28"/>
                  <w:szCs w:val="28"/>
                </w:rPr>
              </w:rPrChange>
            </w:rPr>
            <w:delText>Theo quy định của Luật Ban hành văn bản quy phạm pháp luật mới, hình như dự thảo Luật không cần kèm theo Nghị</w:delText>
          </w:r>
        </w:del>
      </w:ins>
      <w:ins w:id="477" w:author="Admin" w:date="2025-03-28T10:41:00Z">
        <w:del w:id="478" w:author="Microsoft Office User" w:date="2025-03-28T14:55:00Z">
          <w:r w:rsidRPr="00397802" w:rsidDel="000078C1">
            <w:rPr>
              <w:rFonts w:ascii="Times New Roman" w:eastAsia="Times New Roman" w:hAnsi="Times New Roman" w:cs="Times New Roman"/>
              <w:sz w:val="28"/>
              <w:szCs w:val="28"/>
              <w:highlight w:val="yellow"/>
              <w:rPrChange w:id="479" w:author="Admin" w:date="2025-03-28T10:41:00Z">
                <w:rPr>
                  <w:rFonts w:ascii="Times New Roman" w:eastAsia="Times New Roman" w:hAnsi="Times New Roman" w:cs="Times New Roman"/>
                  <w:sz w:val="28"/>
                  <w:szCs w:val="28"/>
                </w:rPr>
              </w:rPrChange>
            </w:rPr>
            <w:delText xml:space="preserve"> định (bởi mấy ngày nữa trình mình cũng chưa có NĐ kèm theo).</w:delText>
          </w:r>
        </w:del>
      </w:ins>
    </w:p>
    <w:p w14:paraId="1D53E9D3" w14:textId="0C0D7F38" w:rsidR="003C20E6" w:rsidRPr="00DD7774" w:rsidRDefault="00D218F8" w:rsidP="003C20E6">
      <w:pPr>
        <w:spacing w:before="120"/>
        <w:ind w:firstLine="720"/>
        <w:jc w:val="both"/>
        <w:rPr>
          <w:rFonts w:ascii="Times New Roman" w:hAnsi="Times New Roman" w:cs="Times New Roman"/>
          <w:sz w:val="28"/>
          <w:szCs w:val="28"/>
        </w:rPr>
      </w:pPr>
      <w:del w:id="480" w:author="Microsoft Office User" w:date="2025-03-28T14:55:00Z">
        <w:r w:rsidDel="000078C1">
          <w:rPr>
            <w:rFonts w:ascii="Times New Roman" w:hAnsi="Times New Roman" w:cs="Times New Roman"/>
            <w:b/>
            <w:sz w:val="28"/>
            <w:szCs w:val="28"/>
          </w:rPr>
          <w:delText>3</w:delText>
        </w:r>
      </w:del>
      <w:ins w:id="481" w:author="Microsoft Office User" w:date="2025-03-28T14:55:00Z">
        <w:r w:rsidR="000078C1">
          <w:rPr>
            <w:rFonts w:ascii="Times New Roman" w:eastAsia="Times New Roman" w:hAnsi="Times New Roman" w:cs="Times New Roman"/>
            <w:b/>
            <w:sz w:val="28"/>
            <w:szCs w:val="28"/>
          </w:rPr>
          <w:t>2</w:t>
        </w:r>
      </w:ins>
      <w:r w:rsidR="00E15F76">
        <w:rPr>
          <w:rFonts w:ascii="Times New Roman" w:hAnsi="Times New Roman" w:cs="Times New Roman"/>
          <w:b/>
          <w:sz w:val="28"/>
          <w:szCs w:val="28"/>
        </w:rPr>
        <w:t>. V</w:t>
      </w:r>
      <w:r w:rsidR="00E15F76" w:rsidRPr="00DF378A">
        <w:rPr>
          <w:rFonts w:ascii="Times New Roman" w:hAnsi="Times New Roman" w:cs="Times New Roman"/>
          <w:b/>
          <w:sz w:val="28"/>
          <w:szCs w:val="28"/>
        </w:rPr>
        <w:t xml:space="preserve">ề tính tương thích của nội dung </w:t>
      </w:r>
      <w:r w:rsidR="00E15F76">
        <w:rPr>
          <w:rFonts w:ascii="Times New Roman" w:hAnsi="Times New Roman" w:cs="Times New Roman"/>
          <w:b/>
          <w:sz w:val="28"/>
          <w:szCs w:val="28"/>
        </w:rPr>
        <w:t>Dự án L</w:t>
      </w:r>
      <w:r w:rsidR="00E15F76" w:rsidRPr="00DF378A">
        <w:rPr>
          <w:rFonts w:ascii="Times New Roman" w:hAnsi="Times New Roman" w:cs="Times New Roman"/>
          <w:b/>
          <w:sz w:val="28"/>
          <w:szCs w:val="28"/>
        </w:rPr>
        <w:t>uật vớ</w:t>
      </w:r>
      <w:r w:rsidR="00E15F76">
        <w:rPr>
          <w:rFonts w:ascii="Times New Roman" w:hAnsi="Times New Roman" w:cs="Times New Roman"/>
          <w:b/>
          <w:sz w:val="28"/>
          <w:szCs w:val="28"/>
        </w:rPr>
        <w:t>i Đ</w:t>
      </w:r>
      <w:r w:rsidR="00E15F76" w:rsidRPr="00DF378A">
        <w:rPr>
          <w:rFonts w:ascii="Times New Roman" w:hAnsi="Times New Roman" w:cs="Times New Roman"/>
          <w:b/>
          <w:sz w:val="28"/>
          <w:szCs w:val="28"/>
        </w:rPr>
        <w:t xml:space="preserve">iều ước quốc tế có liên quan mà </w:t>
      </w:r>
      <w:r w:rsidR="00E15F76">
        <w:rPr>
          <w:rFonts w:ascii="Times New Roman" w:hAnsi="Times New Roman" w:cs="Times New Roman"/>
          <w:b/>
          <w:sz w:val="28"/>
          <w:szCs w:val="28"/>
        </w:rPr>
        <w:t>Nước CHXHCNVN</w:t>
      </w:r>
      <w:r w:rsidR="00E15F76" w:rsidRPr="00DF378A">
        <w:rPr>
          <w:rFonts w:ascii="Times New Roman" w:hAnsi="Times New Roman" w:cs="Times New Roman"/>
          <w:b/>
          <w:sz w:val="28"/>
          <w:szCs w:val="28"/>
        </w:rPr>
        <w:t xml:space="preserve"> là thành viên </w:t>
      </w:r>
    </w:p>
    <w:p w14:paraId="5EC5C417" w14:textId="3E0D1C9D" w:rsidR="003C20E6" w:rsidRPr="007D113B" w:rsidRDefault="00E15F76">
      <w:pPr>
        <w:spacing w:before="100" w:after="100" w:line="264" w:lineRule="auto"/>
        <w:ind w:firstLine="709"/>
        <w:jc w:val="both"/>
        <w:rPr>
          <w:rFonts w:ascii="Times New Roman" w:hAnsi="Times New Roman" w:cs="Times New Roman"/>
          <w:sz w:val="28"/>
          <w:szCs w:val="28"/>
          <w:lang w:val="vi-VN"/>
        </w:rPr>
        <w:pPrChange w:id="482" w:author="Microsoft Office User" w:date="2025-03-28T15:25:00Z">
          <w:pPr>
            <w:spacing w:before="120"/>
            <w:ind w:firstLine="720"/>
            <w:jc w:val="both"/>
          </w:pPr>
        </w:pPrChange>
      </w:pPr>
      <w:r>
        <w:rPr>
          <w:rFonts w:ascii="Times New Roman" w:hAnsi="Times New Roman" w:cs="Times New Roman"/>
          <w:sz w:val="28"/>
          <w:szCs w:val="28"/>
        </w:rPr>
        <w:t xml:space="preserve">Nội dung Luật đã được rà soát đảm bảo </w:t>
      </w:r>
      <w:r w:rsidR="003C20E6" w:rsidRPr="00C10E82">
        <w:rPr>
          <w:rFonts w:ascii="Times New Roman" w:hAnsi="Times New Roman" w:cs="Times New Roman"/>
          <w:sz w:val="28"/>
          <w:szCs w:val="28"/>
        </w:rPr>
        <w:t xml:space="preserve">tính tương thích với các điều ước quốc tế có liên quan mà nước </w:t>
      </w:r>
      <w:r w:rsidR="003C20E6" w:rsidRPr="007D113B">
        <w:rPr>
          <w:rFonts w:ascii="Times New Roman" w:hAnsi="Times New Roman" w:cs="Times New Roman"/>
          <w:sz w:val="28"/>
          <w:szCs w:val="28"/>
        </w:rPr>
        <w:t>CHXHCN Việ</w:t>
      </w:r>
      <w:r w:rsidRPr="007D113B">
        <w:rPr>
          <w:rFonts w:ascii="Times New Roman" w:hAnsi="Times New Roman" w:cs="Times New Roman"/>
          <w:sz w:val="28"/>
          <w:szCs w:val="28"/>
        </w:rPr>
        <w:t xml:space="preserve">t Nam là thành viên, không </w:t>
      </w:r>
      <w:r w:rsidR="003C20E6" w:rsidRPr="007D113B">
        <w:rPr>
          <w:rFonts w:ascii="Times New Roman" w:hAnsi="Times New Roman" w:cs="Times New Roman"/>
          <w:sz w:val="28"/>
          <w:szCs w:val="28"/>
          <w:lang w:val="vi-VN"/>
        </w:rPr>
        <w:t xml:space="preserve">trái với các </w:t>
      </w:r>
      <w:r w:rsidR="003C20E6" w:rsidRPr="007D113B">
        <w:rPr>
          <w:rFonts w:ascii="Times New Roman" w:hAnsi="Times New Roman" w:cs="Times New Roman"/>
          <w:sz w:val="28"/>
          <w:szCs w:val="28"/>
        </w:rPr>
        <w:t>cam kết quốc tế</w:t>
      </w:r>
      <w:r w:rsidRPr="007D113B">
        <w:rPr>
          <w:rFonts w:ascii="Times New Roman" w:hAnsi="Times New Roman" w:cs="Times New Roman"/>
          <w:sz w:val="28"/>
          <w:szCs w:val="28"/>
          <w:lang w:val="vi-VN"/>
        </w:rPr>
        <w:t>.</w:t>
      </w:r>
    </w:p>
    <w:p w14:paraId="64009360" w14:textId="7CD6326D" w:rsidR="003C20E6" w:rsidRPr="007D113B" w:rsidRDefault="00D218F8">
      <w:pPr>
        <w:spacing w:before="100" w:after="100" w:line="264" w:lineRule="auto"/>
        <w:ind w:firstLine="709"/>
        <w:jc w:val="both"/>
        <w:rPr>
          <w:rFonts w:ascii="Times New Roman" w:hAnsi="Times New Roman" w:cs="Times New Roman"/>
          <w:sz w:val="28"/>
          <w:szCs w:val="28"/>
        </w:rPr>
        <w:pPrChange w:id="483" w:author="Microsoft Office User" w:date="2025-03-28T15:26:00Z">
          <w:pPr>
            <w:spacing w:before="120"/>
            <w:ind w:firstLine="720"/>
            <w:jc w:val="both"/>
          </w:pPr>
        </w:pPrChange>
      </w:pPr>
      <w:del w:id="484" w:author="Admin" w:date="2025-03-28T10:40:00Z">
        <w:r w:rsidRPr="007D113B" w:rsidDel="00397802">
          <w:rPr>
            <w:rFonts w:ascii="Times New Roman" w:hAnsi="Times New Roman" w:cs="Times New Roman"/>
            <w:b/>
            <w:sz w:val="28"/>
            <w:szCs w:val="28"/>
            <w:lang w:val="vi-VN"/>
          </w:rPr>
          <w:delText>54</w:delText>
        </w:r>
        <w:r w:rsidR="00E15F76" w:rsidRPr="007D113B" w:rsidDel="00397802">
          <w:rPr>
            <w:rFonts w:ascii="Times New Roman" w:hAnsi="Times New Roman" w:cs="Times New Roman"/>
            <w:b/>
            <w:sz w:val="28"/>
            <w:szCs w:val="28"/>
            <w:lang w:val="vi-VN"/>
          </w:rPr>
          <w:delText xml:space="preserve"> </w:delText>
        </w:r>
      </w:del>
      <w:ins w:id="485" w:author="Microsoft Office User" w:date="2025-03-28T14:55:00Z">
        <w:r w:rsidR="000078C1" w:rsidRPr="007D113B">
          <w:rPr>
            <w:rFonts w:ascii="Times New Roman" w:hAnsi="Times New Roman" w:cs="Times New Roman"/>
            <w:b/>
            <w:sz w:val="28"/>
            <w:szCs w:val="28"/>
          </w:rPr>
          <w:t>3</w:t>
        </w:r>
      </w:ins>
      <w:ins w:id="486" w:author="Admin" w:date="2025-03-28T10:40:00Z">
        <w:del w:id="487" w:author="Microsoft Office User" w:date="2025-03-28T14:55:00Z">
          <w:r w:rsidR="00397802" w:rsidRPr="007D113B" w:rsidDel="000078C1">
            <w:rPr>
              <w:rFonts w:ascii="Times New Roman" w:hAnsi="Times New Roman" w:cs="Times New Roman"/>
              <w:b/>
              <w:sz w:val="28"/>
              <w:szCs w:val="28"/>
            </w:rPr>
            <w:delText>4</w:delText>
          </w:r>
        </w:del>
        <w:r w:rsidR="00397802" w:rsidRPr="007D113B">
          <w:rPr>
            <w:rFonts w:ascii="Times New Roman" w:hAnsi="Times New Roman" w:cs="Times New Roman"/>
            <w:b/>
            <w:sz w:val="28"/>
            <w:szCs w:val="28"/>
          </w:rPr>
          <w:t>.</w:t>
        </w:r>
        <w:r w:rsidR="00397802" w:rsidRPr="007D113B">
          <w:rPr>
            <w:rFonts w:ascii="Times New Roman" w:hAnsi="Times New Roman" w:cs="Times New Roman"/>
            <w:b/>
            <w:sz w:val="28"/>
            <w:szCs w:val="28"/>
            <w:lang w:val="vi-VN"/>
          </w:rPr>
          <w:t xml:space="preserve"> </w:t>
        </w:r>
      </w:ins>
      <w:r w:rsidR="00E15F76" w:rsidRPr="007D113B">
        <w:rPr>
          <w:rFonts w:ascii="Times New Roman" w:hAnsi="Times New Roman" w:cs="Times New Roman"/>
          <w:b/>
          <w:sz w:val="28"/>
          <w:szCs w:val="28"/>
          <w:lang w:val="vi-VN"/>
        </w:rPr>
        <w:t>Về t</w:t>
      </w:r>
      <w:r w:rsidR="00E15F76" w:rsidRPr="007D113B">
        <w:rPr>
          <w:rFonts w:ascii="Times New Roman" w:hAnsi="Times New Roman" w:cs="Times New Roman"/>
          <w:b/>
          <w:sz w:val="28"/>
          <w:szCs w:val="28"/>
        </w:rPr>
        <w:t xml:space="preserve">hủ tục hành chính của chính sách; việc lồng ghép vấn đề bình đẳng giới trong Dự án Luật </w:t>
      </w:r>
    </w:p>
    <w:p w14:paraId="7D63EF34" w14:textId="77777777" w:rsidR="007D113B" w:rsidRPr="00A97890" w:rsidRDefault="00E15F76">
      <w:pPr>
        <w:spacing w:before="100" w:after="100" w:line="264" w:lineRule="auto"/>
        <w:ind w:firstLine="709"/>
        <w:jc w:val="both"/>
        <w:rPr>
          <w:ins w:id="488" w:author="Microsoft Office User" w:date="2025-03-28T15:24:00Z"/>
          <w:rFonts w:ascii="Times New Roman" w:eastAsia="Times New Roman" w:hAnsi="Times New Roman" w:cs="Times New Roman"/>
          <w:spacing w:val="-2"/>
          <w:sz w:val="28"/>
          <w:szCs w:val="28"/>
          <w:rPrChange w:id="489" w:author="Microsoft Office User" w:date="2025-03-28T17:16:00Z">
            <w:rPr>
              <w:ins w:id="490" w:author="Microsoft Office User" w:date="2025-03-28T15:24:00Z"/>
              <w:rFonts w:ascii="Times New Roman" w:eastAsia="Times New Roman" w:hAnsi="Times New Roman" w:cs="Times New Roman"/>
            </w:rPr>
          </w:rPrChange>
        </w:rPr>
        <w:pPrChange w:id="491" w:author="Microsoft Office User" w:date="2025-03-28T15:26:00Z">
          <w:pPr>
            <w:spacing w:before="120"/>
            <w:ind w:firstLine="720"/>
            <w:jc w:val="both"/>
          </w:pPr>
        </w:pPrChange>
      </w:pPr>
      <w:r w:rsidRPr="00A97890">
        <w:rPr>
          <w:rFonts w:ascii="Times New Roman" w:hAnsi="Times New Roman" w:cs="Times New Roman"/>
          <w:spacing w:val="-2"/>
          <w:sz w:val="28"/>
          <w:szCs w:val="28"/>
          <w:rPrChange w:id="492" w:author="Microsoft Office User" w:date="2025-03-28T17:16:00Z">
            <w:rPr>
              <w:rFonts w:ascii="Times New Roman" w:hAnsi="Times New Roman" w:cs="Times New Roman"/>
              <w:bCs/>
              <w:sz w:val="28"/>
              <w:szCs w:val="28"/>
              <w:lang w:val="vi-VN"/>
            </w:rPr>
          </w:rPrChange>
        </w:rPr>
        <w:lastRenderedPageBreak/>
        <w:t xml:space="preserve">Các quy định tại Luật </w:t>
      </w:r>
      <w:del w:id="493" w:author="Microsoft Office User" w:date="2025-03-28T15:13:00Z">
        <w:r w:rsidR="003C20E6" w:rsidRPr="00A97890" w:rsidDel="00A556E1">
          <w:rPr>
            <w:rFonts w:ascii="Times New Roman" w:hAnsi="Times New Roman" w:cs="Times New Roman"/>
            <w:spacing w:val="-2"/>
            <w:sz w:val="28"/>
            <w:szCs w:val="28"/>
            <w:rPrChange w:id="494" w:author="Microsoft Office User" w:date="2025-03-28T17:16:00Z">
              <w:rPr>
                <w:rFonts w:ascii="Times New Roman" w:hAnsi="Times New Roman" w:cs="Times New Roman"/>
                <w:bCs/>
                <w:sz w:val="28"/>
                <w:szCs w:val="28"/>
                <w:lang w:val="vi-VN"/>
              </w:rPr>
            </w:rPrChange>
          </w:rPr>
          <w:delText xml:space="preserve">không làm </w:delText>
        </w:r>
      </w:del>
      <w:ins w:id="495" w:author="Microsoft Office User" w:date="2025-03-28T15:13:00Z">
        <w:r w:rsidR="00A556E1" w:rsidRPr="00A97890">
          <w:rPr>
            <w:rFonts w:ascii="Times New Roman" w:hAnsi="Times New Roman" w:cs="Times New Roman"/>
            <w:spacing w:val="-2"/>
            <w:sz w:val="28"/>
            <w:szCs w:val="28"/>
            <w:rPrChange w:id="496" w:author="Microsoft Office User" w:date="2025-03-28T17:16:00Z">
              <w:rPr>
                <w:rFonts w:ascii="Times New Roman" w:hAnsi="Times New Roman" w:cs="Times New Roman"/>
                <w:sz w:val="28"/>
                <w:szCs w:val="28"/>
              </w:rPr>
            </w:rPrChange>
          </w:rPr>
          <w:t xml:space="preserve">hầu như không </w:t>
        </w:r>
      </w:ins>
      <w:r w:rsidR="003C20E6" w:rsidRPr="00A97890">
        <w:rPr>
          <w:rFonts w:ascii="Times New Roman" w:hAnsi="Times New Roman" w:cs="Times New Roman"/>
          <w:spacing w:val="-2"/>
          <w:sz w:val="28"/>
          <w:szCs w:val="28"/>
          <w:rPrChange w:id="497" w:author="Microsoft Office User" w:date="2025-03-28T17:16:00Z">
            <w:rPr>
              <w:rFonts w:ascii="Times New Roman" w:hAnsi="Times New Roman" w:cs="Times New Roman"/>
              <w:bCs/>
              <w:sz w:val="28"/>
              <w:szCs w:val="28"/>
              <w:lang w:val="vi-VN"/>
            </w:rPr>
          </w:rPrChange>
        </w:rPr>
        <w:t>phát sinh về thủ tục hành chính mới</w:t>
      </w:r>
      <w:ins w:id="498" w:author="Admin" w:date="2025-03-28T10:41:00Z">
        <w:del w:id="499" w:author="Microsoft Office User" w:date="2025-03-28T15:14:00Z">
          <w:r w:rsidR="000F03D2" w:rsidRPr="00A97890" w:rsidDel="00A556E1">
            <w:rPr>
              <w:rFonts w:ascii="Times New Roman" w:hAnsi="Times New Roman" w:cs="Times New Roman"/>
              <w:spacing w:val="-2"/>
              <w:sz w:val="28"/>
              <w:szCs w:val="28"/>
              <w:rPrChange w:id="500" w:author="Microsoft Office User" w:date="2025-03-28T17:16:00Z">
                <w:rPr>
                  <w:rFonts w:ascii="Times New Roman" w:hAnsi="Times New Roman" w:cs="Times New Roman"/>
                  <w:sz w:val="28"/>
                  <w:szCs w:val="28"/>
                </w:rPr>
              </w:rPrChange>
            </w:rPr>
            <w:delText xml:space="preserve"> </w:delText>
          </w:r>
        </w:del>
      </w:ins>
      <w:ins w:id="501" w:author="Microsoft Office User" w:date="2025-03-28T15:12:00Z">
        <w:r w:rsidR="00A556E1" w:rsidRPr="00A97890">
          <w:rPr>
            <w:rFonts w:ascii="Times New Roman" w:hAnsi="Times New Roman" w:cs="Times New Roman"/>
            <w:spacing w:val="-2"/>
            <w:sz w:val="28"/>
            <w:szCs w:val="28"/>
            <w:rPrChange w:id="502" w:author="Microsoft Office User" w:date="2025-03-28T17:16:00Z">
              <w:rPr>
                <w:rFonts w:ascii="Times New Roman" w:hAnsi="Times New Roman" w:cs="Times New Roman"/>
                <w:sz w:val="28"/>
                <w:szCs w:val="28"/>
              </w:rPr>
            </w:rPrChange>
          </w:rPr>
          <w:t xml:space="preserve">; </w:t>
        </w:r>
      </w:ins>
      <w:ins w:id="503" w:author="Admin" w:date="2025-03-28T10:41:00Z">
        <w:del w:id="504" w:author="Microsoft Office User" w:date="2025-03-28T15:12:00Z">
          <w:r w:rsidR="000F03D2" w:rsidRPr="00A97890" w:rsidDel="00A556E1">
            <w:rPr>
              <w:rFonts w:ascii="Times New Roman" w:hAnsi="Times New Roman" w:cs="Times New Roman"/>
              <w:spacing w:val="-2"/>
              <w:sz w:val="28"/>
              <w:szCs w:val="28"/>
              <w:rPrChange w:id="505" w:author="Microsoft Office User" w:date="2025-03-28T17:16:00Z">
                <w:rPr>
                  <w:rFonts w:ascii="Times New Roman" w:hAnsi="Times New Roman" w:cs="Times New Roman"/>
                  <w:sz w:val="28"/>
                  <w:szCs w:val="28"/>
                </w:rPr>
              </w:rPrChange>
            </w:rPr>
            <w:delText>(đoạn này</w:delText>
          </w:r>
        </w:del>
      </w:ins>
      <w:ins w:id="506" w:author="Admin" w:date="2025-03-28T10:42:00Z">
        <w:del w:id="507" w:author="Microsoft Office User" w:date="2025-03-28T15:12:00Z">
          <w:r w:rsidR="000F03D2" w:rsidRPr="00A97890" w:rsidDel="00A556E1">
            <w:rPr>
              <w:rFonts w:ascii="Times New Roman" w:hAnsi="Times New Roman" w:cs="Times New Roman"/>
              <w:spacing w:val="-2"/>
              <w:sz w:val="28"/>
              <w:szCs w:val="28"/>
              <w:rPrChange w:id="508" w:author="Microsoft Office User" w:date="2025-03-28T17:16:00Z">
                <w:rPr>
                  <w:rFonts w:ascii="Times New Roman" w:hAnsi="Times New Roman" w:cs="Times New Roman"/>
                  <w:sz w:val="28"/>
                  <w:szCs w:val="28"/>
                </w:rPr>
              </w:rPrChange>
            </w:rPr>
            <w:delText xml:space="preserve"> có lẽ</w:delText>
          </w:r>
        </w:del>
      </w:ins>
      <w:ins w:id="509" w:author="Admin" w:date="2025-03-28T10:41:00Z">
        <w:del w:id="510" w:author="Microsoft Office User" w:date="2025-03-28T15:12:00Z">
          <w:r w:rsidR="000F03D2" w:rsidRPr="00A97890" w:rsidDel="00A556E1">
            <w:rPr>
              <w:rFonts w:ascii="Times New Roman" w:hAnsi="Times New Roman" w:cs="Times New Roman"/>
              <w:spacing w:val="-2"/>
              <w:sz w:val="28"/>
              <w:szCs w:val="28"/>
              <w:rPrChange w:id="511" w:author="Microsoft Office User" w:date="2025-03-28T17:16:00Z">
                <w:rPr>
                  <w:rFonts w:ascii="Times New Roman" w:hAnsi="Times New Roman" w:cs="Times New Roman"/>
                  <w:sz w:val="28"/>
                  <w:szCs w:val="28"/>
                </w:rPr>
              </w:rPrChange>
            </w:rPr>
            <w:delText xml:space="preserve"> không chuẩn, CSHHL </w:delText>
          </w:r>
        </w:del>
      </w:ins>
      <w:ins w:id="512" w:author="Admin" w:date="2025-03-28T10:42:00Z">
        <w:del w:id="513" w:author="Microsoft Office User" w:date="2025-03-28T15:12:00Z">
          <w:r w:rsidR="000F03D2" w:rsidRPr="00A97890" w:rsidDel="00A556E1">
            <w:rPr>
              <w:rFonts w:ascii="Times New Roman" w:hAnsi="Times New Roman" w:cs="Times New Roman"/>
              <w:spacing w:val="-2"/>
              <w:sz w:val="28"/>
              <w:szCs w:val="28"/>
              <w:rPrChange w:id="514" w:author="Microsoft Office User" w:date="2025-03-28T17:16:00Z">
                <w:rPr>
                  <w:rFonts w:ascii="Times New Roman" w:hAnsi="Times New Roman" w:cs="Times New Roman"/>
                  <w:sz w:val="28"/>
                  <w:szCs w:val="28"/>
                </w:rPr>
              </w:rPrChange>
            </w:rPr>
            <w:delText>thì có phát sinh thủ tục hành chính nhưng cần thiết)</w:delText>
          </w:r>
        </w:del>
      </w:ins>
      <w:del w:id="515" w:author="Microsoft Office User" w:date="2025-03-28T15:12:00Z">
        <w:r w:rsidRPr="00A97890" w:rsidDel="00A556E1">
          <w:rPr>
            <w:rFonts w:ascii="Times New Roman" w:hAnsi="Times New Roman" w:cs="Times New Roman"/>
            <w:spacing w:val="-2"/>
            <w:sz w:val="28"/>
            <w:szCs w:val="28"/>
            <w:rPrChange w:id="516" w:author="Microsoft Office User" w:date="2025-03-28T17:16:00Z">
              <w:rPr>
                <w:rFonts w:ascii="Times New Roman" w:hAnsi="Times New Roman" w:cs="Times New Roman"/>
                <w:sz w:val="28"/>
                <w:szCs w:val="28"/>
              </w:rPr>
            </w:rPrChange>
          </w:rPr>
          <w:delText xml:space="preserve">; </w:delText>
        </w:r>
      </w:del>
      <w:r w:rsidRPr="00A97890">
        <w:rPr>
          <w:rFonts w:ascii="Times New Roman" w:hAnsi="Times New Roman" w:cs="Times New Roman"/>
          <w:spacing w:val="-2"/>
          <w:sz w:val="28"/>
          <w:szCs w:val="28"/>
          <w:rPrChange w:id="517" w:author="Microsoft Office User" w:date="2025-03-28T17:16:00Z">
            <w:rPr>
              <w:rFonts w:ascii="Times New Roman" w:hAnsi="Times New Roman" w:cs="Times New Roman"/>
              <w:sz w:val="28"/>
              <w:szCs w:val="28"/>
            </w:rPr>
          </w:rPrChange>
        </w:rPr>
        <w:t>đồng thời đã được rà soát để</w:t>
      </w:r>
      <w:ins w:id="518" w:author="Microsoft Office User" w:date="2025-03-28T15:09:00Z">
        <w:r w:rsidR="00A556E1" w:rsidRPr="00A97890">
          <w:rPr>
            <w:rFonts w:ascii="Times New Roman" w:hAnsi="Times New Roman" w:cs="Times New Roman"/>
            <w:spacing w:val="-2"/>
            <w:sz w:val="28"/>
            <w:szCs w:val="28"/>
            <w:rPrChange w:id="519" w:author="Microsoft Office User" w:date="2025-03-28T17:16:00Z">
              <w:rPr>
                <w:rFonts w:ascii="Times New Roman" w:hAnsi="Times New Roman" w:cs="Times New Roman"/>
                <w:bCs/>
                <w:sz w:val="28"/>
                <w:szCs w:val="28"/>
                <w:highlight w:val="yellow"/>
              </w:rPr>
            </w:rPrChange>
          </w:rPr>
          <w:t xml:space="preserve"> </w:t>
        </w:r>
      </w:ins>
      <w:del w:id="520" w:author="Microsoft Office User" w:date="2025-03-28T15:16:00Z">
        <w:r w:rsidRPr="00A97890" w:rsidDel="007167A5">
          <w:rPr>
            <w:rFonts w:ascii="Times New Roman" w:hAnsi="Times New Roman" w:cs="Times New Roman"/>
            <w:spacing w:val="-2"/>
            <w:sz w:val="28"/>
            <w:szCs w:val="28"/>
            <w:rPrChange w:id="521" w:author="Microsoft Office User" w:date="2025-03-28T17:16:00Z">
              <w:rPr>
                <w:rFonts w:ascii="Times New Roman" w:hAnsi="Times New Roman" w:cs="Times New Roman"/>
                <w:sz w:val="28"/>
                <w:szCs w:val="28"/>
              </w:rPr>
            </w:rPrChange>
          </w:rPr>
          <w:delText xml:space="preserve"> </w:delText>
        </w:r>
      </w:del>
      <w:ins w:id="522" w:author="Microsoft Office User" w:date="2025-03-28T15:17:00Z">
        <w:r w:rsidR="004F5F40" w:rsidRPr="00A97890">
          <w:rPr>
            <w:rFonts w:ascii="Times New Roman" w:hAnsi="Times New Roman" w:cs="Times New Roman"/>
            <w:spacing w:val="-2"/>
            <w:sz w:val="28"/>
            <w:szCs w:val="28"/>
            <w:rPrChange w:id="523" w:author="Microsoft Office User" w:date="2025-03-28T17:16:00Z">
              <w:rPr>
                <w:rFonts w:ascii="Times New Roman" w:hAnsi="Times New Roman" w:cs="Times New Roman"/>
                <w:sz w:val="28"/>
                <w:szCs w:val="28"/>
              </w:rPr>
            </w:rPrChange>
          </w:rPr>
          <w:t>bãi bỏ</w:t>
        </w:r>
      </w:ins>
      <w:ins w:id="524" w:author="Microsoft Office User" w:date="2025-03-28T15:21:00Z">
        <w:r w:rsidR="007D113B" w:rsidRPr="00A97890">
          <w:rPr>
            <w:rFonts w:ascii="Times New Roman" w:hAnsi="Times New Roman" w:cs="Times New Roman"/>
            <w:spacing w:val="-2"/>
            <w:sz w:val="28"/>
            <w:szCs w:val="28"/>
            <w:rPrChange w:id="525" w:author="Microsoft Office User" w:date="2025-03-28T17:16:00Z">
              <w:rPr>
                <w:rFonts w:ascii="Times New Roman" w:hAnsi="Times New Roman" w:cs="Times New Roman"/>
                <w:sz w:val="28"/>
                <w:szCs w:val="28"/>
              </w:rPr>
            </w:rPrChange>
          </w:rPr>
          <w:t xml:space="preserve"> một số nội dung tại</w:t>
        </w:r>
      </w:ins>
      <w:ins w:id="526" w:author="Microsoft Office User" w:date="2025-03-28T15:17:00Z">
        <w:r w:rsidR="004F5F40" w:rsidRPr="00A97890">
          <w:rPr>
            <w:rFonts w:ascii="Times New Roman" w:hAnsi="Times New Roman" w:cs="Times New Roman"/>
            <w:spacing w:val="-2"/>
            <w:sz w:val="28"/>
            <w:szCs w:val="28"/>
            <w:rPrChange w:id="527" w:author="Microsoft Office User" w:date="2025-03-28T17:16:00Z">
              <w:rPr>
                <w:rFonts w:ascii="Times New Roman" w:hAnsi="Times New Roman" w:cs="Times New Roman"/>
                <w:sz w:val="28"/>
                <w:szCs w:val="28"/>
              </w:rPr>
            </w:rPrChange>
          </w:rPr>
          <w:t xml:space="preserve"> </w:t>
        </w:r>
      </w:ins>
      <w:ins w:id="528" w:author="Microsoft Office User" w:date="2025-03-28T15:09:00Z">
        <w:r w:rsidR="00A556E1" w:rsidRPr="00A97890">
          <w:rPr>
            <w:rFonts w:ascii="Times New Roman" w:hAnsi="Times New Roman" w:cs="Times New Roman"/>
            <w:spacing w:val="-2"/>
            <w:sz w:val="28"/>
            <w:szCs w:val="28"/>
            <w:rPrChange w:id="529" w:author="Microsoft Office User" w:date="2025-03-28T17:16:00Z">
              <w:rPr>
                <w:rFonts w:ascii="Times New Roman" w:hAnsi="Times New Roman" w:cs="Times New Roman"/>
                <w:bCs/>
                <w:sz w:val="28"/>
                <w:szCs w:val="28"/>
                <w:highlight w:val="yellow"/>
              </w:rPr>
            </w:rPrChange>
          </w:rPr>
          <w:t>h</w:t>
        </w:r>
      </w:ins>
      <w:ins w:id="530" w:author="Microsoft Office User" w:date="2025-03-28T15:10:00Z">
        <w:r w:rsidR="00A556E1" w:rsidRPr="00A97890">
          <w:rPr>
            <w:rFonts w:ascii="Times New Roman" w:hAnsi="Times New Roman" w:cs="Times New Roman"/>
            <w:spacing w:val="-2"/>
            <w:sz w:val="28"/>
            <w:szCs w:val="28"/>
            <w:rPrChange w:id="531" w:author="Microsoft Office User" w:date="2025-03-28T17:16:00Z">
              <w:rPr>
                <w:rFonts w:ascii="Times New Roman" w:hAnsi="Times New Roman" w:cs="Times New Roman"/>
                <w:bCs/>
                <w:sz w:val="28"/>
                <w:szCs w:val="28"/>
                <w:highlight w:val="yellow"/>
              </w:rPr>
            </w:rPrChange>
          </w:rPr>
          <w:t>ồ sơ thành lập doanh nghiệp</w:t>
        </w:r>
        <w:r w:rsidR="00A556E1" w:rsidRPr="005B4818">
          <w:rPr>
            <w:spacing w:val="-2"/>
            <w:vertAlign w:val="superscript"/>
            <w:rPrChange w:id="532" w:author="Microsoft Office User" w:date="2025-04-04T10:55:00Z">
              <w:rPr>
                <w:rStyle w:val="FootnoteReference"/>
                <w:rFonts w:ascii="Times New Roman" w:hAnsi="Times New Roman" w:cs="Times New Roman"/>
                <w:bCs/>
                <w:sz w:val="28"/>
                <w:szCs w:val="28"/>
                <w:highlight w:val="yellow"/>
              </w:rPr>
            </w:rPrChange>
          </w:rPr>
          <w:footnoteReference w:id="7"/>
        </w:r>
      </w:ins>
      <w:ins w:id="543" w:author="Microsoft Office User" w:date="2025-03-28T15:12:00Z">
        <w:r w:rsidR="00A556E1" w:rsidRPr="00A97890">
          <w:rPr>
            <w:rFonts w:ascii="Times New Roman" w:hAnsi="Times New Roman" w:cs="Times New Roman"/>
            <w:spacing w:val="-2"/>
            <w:sz w:val="28"/>
            <w:szCs w:val="28"/>
            <w:rPrChange w:id="544" w:author="Microsoft Office User" w:date="2025-03-28T17:16:00Z">
              <w:rPr>
                <w:rFonts w:ascii="Times New Roman" w:hAnsi="Times New Roman" w:cs="Times New Roman"/>
                <w:sz w:val="28"/>
                <w:szCs w:val="28"/>
              </w:rPr>
            </w:rPrChange>
          </w:rPr>
          <w:t>;</w:t>
        </w:r>
        <w:r w:rsidR="007D113B" w:rsidRPr="00A97890">
          <w:rPr>
            <w:rFonts w:ascii="Times New Roman" w:hAnsi="Times New Roman" w:cs="Times New Roman"/>
            <w:spacing w:val="-2"/>
            <w:sz w:val="28"/>
            <w:szCs w:val="28"/>
            <w:rPrChange w:id="545" w:author="Microsoft Office User" w:date="2025-03-28T17:16:00Z">
              <w:rPr>
                <w:rFonts w:ascii="Times New Roman" w:hAnsi="Times New Roman" w:cs="Times New Roman"/>
                <w:sz w:val="28"/>
                <w:szCs w:val="28"/>
              </w:rPr>
            </w:rPrChange>
          </w:rPr>
          <w:t xml:space="preserve"> </w:t>
        </w:r>
      </w:ins>
      <w:ins w:id="546" w:author="Microsoft Office User" w:date="2025-03-28T15:21:00Z">
        <w:r w:rsidR="007D113B" w:rsidRPr="00A97890">
          <w:rPr>
            <w:rFonts w:ascii="Times New Roman" w:hAnsi="Times New Roman" w:cs="Times New Roman"/>
            <w:spacing w:val="-2"/>
            <w:sz w:val="28"/>
            <w:szCs w:val="28"/>
            <w:rPrChange w:id="547" w:author="Microsoft Office User" w:date="2025-03-28T17:16:00Z">
              <w:rPr>
                <w:rFonts w:ascii="Times New Roman" w:hAnsi="Times New Roman" w:cs="Times New Roman"/>
                <w:sz w:val="28"/>
                <w:szCs w:val="28"/>
              </w:rPr>
            </w:rPrChange>
          </w:rPr>
          <w:t xml:space="preserve">không quy định tại Luật các nội dung </w:t>
        </w:r>
      </w:ins>
      <w:del w:id="548" w:author="Microsoft Office User" w:date="2025-03-28T15:08:00Z">
        <w:r w:rsidRPr="00A97890" w:rsidDel="00A556E1">
          <w:rPr>
            <w:rFonts w:ascii="Times New Roman" w:hAnsi="Times New Roman" w:cs="Times New Roman"/>
            <w:spacing w:val="-2"/>
            <w:sz w:val="28"/>
            <w:szCs w:val="28"/>
            <w:rPrChange w:id="549" w:author="Microsoft Office User" w:date="2025-03-28T17:16:00Z">
              <w:rPr>
                <w:rFonts w:ascii="Times New Roman" w:hAnsi="Times New Roman" w:cs="Times New Roman"/>
                <w:sz w:val="28"/>
                <w:szCs w:val="28"/>
              </w:rPr>
            </w:rPrChange>
          </w:rPr>
          <w:delText xml:space="preserve">phân cấp giao Chính phủ hướng dẫn các </w:delText>
        </w:r>
      </w:del>
      <w:del w:id="550" w:author="Microsoft Office User" w:date="2025-03-28T15:09:00Z">
        <w:r w:rsidRPr="00A97890" w:rsidDel="00A556E1">
          <w:rPr>
            <w:rFonts w:ascii="Times New Roman" w:hAnsi="Times New Roman" w:cs="Times New Roman"/>
            <w:spacing w:val="-2"/>
            <w:sz w:val="28"/>
            <w:szCs w:val="28"/>
            <w:rPrChange w:id="551" w:author="Microsoft Office User" w:date="2025-03-28T17:16:00Z">
              <w:rPr>
                <w:rFonts w:ascii="Times New Roman" w:hAnsi="Times New Roman" w:cs="Times New Roman"/>
                <w:sz w:val="28"/>
                <w:szCs w:val="28"/>
              </w:rPr>
            </w:rPrChange>
          </w:rPr>
          <w:delText>quy định liên quan đến trình tự, thủ tục, hồ sơ về thành lập, đăng ký doanh nghiệp</w:delText>
        </w:r>
      </w:del>
      <w:ins w:id="552" w:author="Microsoft Office User" w:date="2025-03-28T15:09:00Z">
        <w:r w:rsidR="00A556E1" w:rsidRPr="00A97890">
          <w:rPr>
            <w:rFonts w:ascii="Times New Roman" w:hAnsi="Times New Roman" w:cs="Times New Roman"/>
            <w:spacing w:val="-2"/>
            <w:sz w:val="28"/>
            <w:szCs w:val="28"/>
            <w:rPrChange w:id="553" w:author="Microsoft Office User" w:date="2025-03-28T17:16:00Z">
              <w:rPr>
                <w:rFonts w:ascii="Times New Roman" w:hAnsi="Times New Roman" w:cs="Times New Roman"/>
                <w:bCs/>
                <w:sz w:val="28"/>
                <w:szCs w:val="28"/>
                <w:highlight w:val="yellow"/>
              </w:rPr>
            </w:rPrChange>
          </w:rPr>
          <w:t xml:space="preserve"> liên quan đến trình tự, thủ tục, hồ sơ về thành lập, đăng ký doanh nghiệp</w:t>
        </w:r>
      </w:ins>
      <w:ins w:id="554" w:author="Microsoft Office User" w:date="2025-03-28T15:13:00Z">
        <w:r w:rsidR="00A556E1" w:rsidRPr="00A97890">
          <w:rPr>
            <w:rFonts w:ascii="Times New Roman" w:hAnsi="Times New Roman" w:cs="Times New Roman"/>
            <w:spacing w:val="-2"/>
            <w:sz w:val="28"/>
            <w:szCs w:val="28"/>
            <w:rPrChange w:id="555" w:author="Microsoft Office User" w:date="2025-03-28T17:16:00Z">
              <w:rPr>
                <w:rFonts w:ascii="Times New Roman" w:hAnsi="Times New Roman" w:cs="Times New Roman"/>
                <w:sz w:val="28"/>
                <w:szCs w:val="28"/>
              </w:rPr>
            </w:rPrChange>
          </w:rPr>
          <w:t xml:space="preserve"> tại Luật mà giao Chính phủ </w:t>
        </w:r>
      </w:ins>
      <w:ins w:id="556" w:author="Microsoft Office User" w:date="2025-03-28T15:22:00Z">
        <w:r w:rsidR="007D113B" w:rsidRPr="00A97890">
          <w:rPr>
            <w:rFonts w:ascii="Times New Roman" w:hAnsi="Times New Roman" w:cs="Times New Roman"/>
            <w:spacing w:val="-2"/>
            <w:sz w:val="28"/>
            <w:szCs w:val="28"/>
            <w:rPrChange w:id="557" w:author="Microsoft Office User" w:date="2025-03-28T17:16:00Z">
              <w:rPr>
                <w:rFonts w:ascii="Times New Roman" w:hAnsi="Times New Roman" w:cs="Times New Roman"/>
                <w:sz w:val="28"/>
                <w:szCs w:val="28"/>
              </w:rPr>
            </w:rPrChange>
          </w:rPr>
          <w:t xml:space="preserve">hướng dẫn theo thẩm quyền. </w:t>
        </w:r>
      </w:ins>
      <w:ins w:id="558" w:author="Microsoft Office User" w:date="2025-03-28T15:23:00Z">
        <w:r w:rsidR="007D113B" w:rsidRPr="00A97890">
          <w:rPr>
            <w:rFonts w:ascii="Times New Roman" w:hAnsi="Times New Roman" w:cs="Times New Roman"/>
            <w:spacing w:val="-2"/>
            <w:sz w:val="28"/>
            <w:szCs w:val="28"/>
            <w:rPrChange w:id="559" w:author="Microsoft Office User" w:date="2025-03-28T17:16:00Z">
              <w:rPr>
                <w:rFonts w:ascii="Times New Roman" w:hAnsi="Times New Roman" w:cs="Times New Roman"/>
                <w:sz w:val="28"/>
                <w:szCs w:val="28"/>
              </w:rPr>
            </w:rPrChange>
          </w:rPr>
          <w:t>Q</w:t>
        </w:r>
      </w:ins>
      <w:ins w:id="560" w:author="Microsoft Office User" w:date="2025-03-28T15:22:00Z">
        <w:r w:rsidR="007D113B" w:rsidRPr="00A97890">
          <w:rPr>
            <w:rFonts w:ascii="Times New Roman" w:eastAsia="Times New Roman" w:hAnsi="Times New Roman" w:cs="Times New Roman"/>
            <w:color w:val="081C36"/>
            <w:spacing w:val="-2"/>
            <w:sz w:val="28"/>
            <w:szCs w:val="28"/>
            <w:shd w:val="clear" w:color="auto" w:fill="FFFFFF"/>
            <w:rPrChange w:id="561" w:author="Microsoft Office User" w:date="2025-03-28T17:16:00Z">
              <w:rPr>
                <w:rFonts w:ascii="Segoe UI" w:eastAsia="Times New Roman" w:hAnsi="Segoe UI" w:cs="Segoe UI"/>
                <w:color w:val="081C36"/>
                <w:spacing w:val="3"/>
                <w:sz w:val="23"/>
                <w:szCs w:val="23"/>
                <w:shd w:val="clear" w:color="auto" w:fill="FFFFFF"/>
              </w:rPr>
            </w:rPrChange>
          </w:rPr>
          <w:t>uy định mới về CSHHL</w:t>
        </w:r>
      </w:ins>
      <w:ins w:id="562" w:author="Microsoft Office User" w:date="2025-03-28T15:23:00Z">
        <w:r w:rsidR="007D113B" w:rsidRPr="00A97890">
          <w:rPr>
            <w:rFonts w:ascii="Times New Roman" w:eastAsia="Times New Roman" w:hAnsi="Times New Roman" w:cs="Times New Roman"/>
            <w:color w:val="081C36"/>
            <w:spacing w:val="-2"/>
            <w:sz w:val="28"/>
            <w:szCs w:val="28"/>
            <w:shd w:val="clear" w:color="auto" w:fill="FFFFFF"/>
            <w:rPrChange w:id="563" w:author="Microsoft Office User" w:date="2025-03-28T17:16:00Z">
              <w:rPr>
                <w:rFonts w:ascii="Segoe UI" w:eastAsia="Times New Roman" w:hAnsi="Segoe UI" w:cs="Segoe UI"/>
                <w:color w:val="081C36"/>
                <w:spacing w:val="3"/>
                <w:sz w:val="23"/>
                <w:szCs w:val="23"/>
                <w:shd w:val="clear" w:color="auto" w:fill="FFFFFF"/>
              </w:rPr>
            </w:rPrChange>
          </w:rPr>
          <w:t xml:space="preserve"> có phát sinh thông tin doanh nghiệp kê khai tuy nhiên không phát sinh thủ tục hành chính mới; đồng thời Luật </w:t>
        </w:r>
      </w:ins>
      <w:ins w:id="564" w:author="Microsoft Office User" w:date="2025-03-28T15:22:00Z">
        <w:r w:rsidR="007D113B" w:rsidRPr="00A97890">
          <w:rPr>
            <w:rFonts w:ascii="Times New Roman" w:eastAsia="Times New Roman" w:hAnsi="Times New Roman" w:cs="Times New Roman"/>
            <w:color w:val="081C36"/>
            <w:spacing w:val="-2"/>
            <w:sz w:val="28"/>
            <w:szCs w:val="28"/>
            <w:shd w:val="clear" w:color="auto" w:fill="FFFFFF"/>
            <w:rPrChange w:id="565" w:author="Microsoft Office User" w:date="2025-03-28T17:16:00Z">
              <w:rPr>
                <w:rFonts w:ascii="Segoe UI" w:eastAsia="Times New Roman" w:hAnsi="Segoe UI" w:cs="Segoe UI"/>
                <w:color w:val="081C36"/>
                <w:spacing w:val="3"/>
                <w:sz w:val="23"/>
                <w:szCs w:val="23"/>
                <w:shd w:val="clear" w:color="auto" w:fill="FFFFFF"/>
              </w:rPr>
            </w:rPrChange>
          </w:rPr>
          <w:t>cũng đã q</w:t>
        </w:r>
      </w:ins>
      <w:ins w:id="566" w:author="Microsoft Office User" w:date="2025-03-28T15:24:00Z">
        <w:r w:rsidR="007D113B" w:rsidRPr="00A97890">
          <w:rPr>
            <w:rFonts w:ascii="Times New Roman" w:eastAsia="Times New Roman" w:hAnsi="Times New Roman" w:cs="Times New Roman"/>
            <w:color w:val="081C36"/>
            <w:spacing w:val="-2"/>
            <w:sz w:val="28"/>
            <w:szCs w:val="28"/>
            <w:shd w:val="clear" w:color="auto" w:fill="FFFFFF"/>
            <w:rPrChange w:id="567" w:author="Microsoft Office User" w:date="2025-03-28T17:16:00Z">
              <w:rPr>
                <w:rFonts w:ascii="Segoe UI" w:eastAsia="Times New Roman" w:hAnsi="Segoe UI" w:cs="Segoe UI"/>
                <w:color w:val="081C36"/>
                <w:spacing w:val="3"/>
                <w:sz w:val="23"/>
                <w:szCs w:val="23"/>
                <w:shd w:val="clear" w:color="auto" w:fill="FFFFFF"/>
              </w:rPr>
            </w:rPrChange>
          </w:rPr>
          <w:t>uy</w:t>
        </w:r>
      </w:ins>
      <w:ins w:id="568" w:author="Microsoft Office User" w:date="2025-03-28T15:22:00Z">
        <w:r w:rsidR="007D113B" w:rsidRPr="00A97890">
          <w:rPr>
            <w:rFonts w:ascii="Times New Roman" w:eastAsia="Times New Roman" w:hAnsi="Times New Roman" w:cs="Times New Roman"/>
            <w:color w:val="081C36"/>
            <w:spacing w:val="-2"/>
            <w:sz w:val="28"/>
            <w:szCs w:val="28"/>
            <w:shd w:val="clear" w:color="auto" w:fill="FFFFFF"/>
            <w:rPrChange w:id="569" w:author="Microsoft Office User" w:date="2025-03-28T17:16:00Z">
              <w:rPr>
                <w:rFonts w:ascii="Segoe UI" w:eastAsia="Times New Roman" w:hAnsi="Segoe UI" w:cs="Segoe UI"/>
                <w:color w:val="081C36"/>
                <w:spacing w:val="3"/>
                <w:sz w:val="23"/>
                <w:szCs w:val="23"/>
                <w:shd w:val="clear" w:color="auto" w:fill="FFFFFF"/>
              </w:rPr>
            </w:rPrChange>
          </w:rPr>
          <w:t xml:space="preserve"> định theo hướng giảm tối đa việc phát sinh chi phí tuân thủ cho doanh nghiệp</w:t>
        </w:r>
      </w:ins>
      <w:ins w:id="570" w:author="Microsoft Office User" w:date="2025-03-28T15:24:00Z">
        <w:r w:rsidR="007D113B" w:rsidRPr="00A97890">
          <w:rPr>
            <w:rFonts w:ascii="Times New Roman" w:eastAsia="Times New Roman" w:hAnsi="Times New Roman" w:cs="Times New Roman"/>
            <w:color w:val="081C36"/>
            <w:spacing w:val="-2"/>
            <w:sz w:val="28"/>
            <w:szCs w:val="28"/>
            <w:shd w:val="clear" w:color="auto" w:fill="FFFFFF"/>
            <w:rPrChange w:id="571" w:author="Microsoft Office User" w:date="2025-03-28T17:16:00Z">
              <w:rPr>
                <w:rFonts w:ascii="Segoe UI" w:eastAsia="Times New Roman" w:hAnsi="Segoe UI" w:cs="Segoe UI"/>
                <w:color w:val="081C36"/>
                <w:spacing w:val="3"/>
                <w:sz w:val="23"/>
                <w:szCs w:val="23"/>
                <w:shd w:val="clear" w:color="auto" w:fill="FFFFFF"/>
              </w:rPr>
            </w:rPrChange>
          </w:rPr>
          <w:t>.</w:t>
        </w:r>
      </w:ins>
    </w:p>
    <w:p w14:paraId="0B4B3500" w14:textId="4A26F94D" w:rsidR="003C20E6" w:rsidRPr="00A97890" w:rsidRDefault="007D113B">
      <w:pPr>
        <w:spacing w:before="100" w:after="100" w:line="264" w:lineRule="auto"/>
        <w:ind w:firstLine="709"/>
        <w:jc w:val="both"/>
        <w:rPr>
          <w:ins w:id="572" w:author="Microsoft Office User" w:date="2025-03-28T15:07:00Z"/>
          <w:rFonts w:ascii="Times New Roman" w:eastAsia="Times New Roman" w:hAnsi="Times New Roman" w:cs="Times New Roman"/>
          <w:spacing w:val="-6"/>
          <w:sz w:val="28"/>
          <w:szCs w:val="28"/>
          <w:rPrChange w:id="573" w:author="Microsoft Office User" w:date="2025-03-28T17:16:00Z">
            <w:rPr>
              <w:ins w:id="574" w:author="Microsoft Office User" w:date="2025-03-28T15:07:00Z"/>
              <w:rFonts w:ascii="Times New Roman" w:hAnsi="Times New Roman" w:cs="Times New Roman"/>
              <w:bCs/>
              <w:sz w:val="28"/>
              <w:szCs w:val="28"/>
            </w:rPr>
          </w:rPrChange>
        </w:rPr>
        <w:pPrChange w:id="575" w:author="Microsoft Office User" w:date="2025-03-28T17:16:00Z">
          <w:pPr>
            <w:spacing w:before="120"/>
            <w:ind w:firstLine="720"/>
            <w:jc w:val="both"/>
          </w:pPr>
        </w:pPrChange>
      </w:pPr>
      <w:ins w:id="576" w:author="Microsoft Office User" w:date="2025-03-28T15:24:00Z">
        <w:r w:rsidRPr="00A97890">
          <w:rPr>
            <w:rFonts w:ascii="Times New Roman" w:eastAsia="Times New Roman" w:hAnsi="Times New Roman" w:cs="Times New Roman"/>
            <w:spacing w:val="-6"/>
            <w:sz w:val="28"/>
            <w:szCs w:val="28"/>
            <w:rPrChange w:id="577" w:author="Microsoft Office User" w:date="2025-03-28T17:16:00Z">
              <w:rPr>
                <w:rFonts w:ascii="Times New Roman" w:eastAsia="Times New Roman" w:hAnsi="Times New Roman" w:cs="Times New Roman"/>
              </w:rPr>
            </w:rPrChange>
          </w:rPr>
          <w:t xml:space="preserve">Bên cạnh đó, </w:t>
        </w:r>
      </w:ins>
      <w:del w:id="578" w:author="Microsoft Office User" w:date="2025-03-28T15:24:00Z">
        <w:r w:rsidR="00E15F76" w:rsidRPr="00A97890" w:rsidDel="007D113B">
          <w:rPr>
            <w:rFonts w:ascii="Times New Roman" w:hAnsi="Times New Roman" w:cs="Times New Roman"/>
            <w:bCs/>
            <w:spacing w:val="-6"/>
            <w:sz w:val="28"/>
            <w:szCs w:val="28"/>
            <w:rPrChange w:id="579" w:author="Microsoft Office User" w:date="2025-03-28T17:16:00Z">
              <w:rPr>
                <w:rFonts w:ascii="Times New Roman" w:hAnsi="Times New Roman" w:cs="Times New Roman"/>
                <w:bCs/>
                <w:sz w:val="28"/>
                <w:szCs w:val="28"/>
              </w:rPr>
            </w:rPrChange>
          </w:rPr>
          <w:delText xml:space="preserve">. </w:delText>
        </w:r>
      </w:del>
      <w:ins w:id="580" w:author="Microsoft Office User" w:date="2025-03-28T15:24:00Z">
        <w:r w:rsidRPr="00A97890">
          <w:rPr>
            <w:rFonts w:ascii="Times New Roman" w:hAnsi="Times New Roman" w:cs="Times New Roman"/>
            <w:bCs/>
            <w:spacing w:val="-6"/>
            <w:sz w:val="28"/>
            <w:szCs w:val="28"/>
            <w:rPrChange w:id="581" w:author="Microsoft Office User" w:date="2025-03-28T17:16:00Z">
              <w:rPr>
                <w:rFonts w:ascii="Times New Roman" w:hAnsi="Times New Roman" w:cs="Times New Roman"/>
                <w:bCs/>
                <w:sz w:val="28"/>
                <w:szCs w:val="28"/>
                <w:highlight w:val="yellow"/>
              </w:rPr>
            </w:rPrChange>
          </w:rPr>
          <w:t>c</w:t>
        </w:r>
      </w:ins>
      <w:del w:id="582" w:author="Microsoft Office User" w:date="2025-03-28T15:24:00Z">
        <w:r w:rsidR="00E15F76" w:rsidRPr="00A97890" w:rsidDel="007D113B">
          <w:rPr>
            <w:rFonts w:ascii="Times New Roman" w:hAnsi="Times New Roman" w:cs="Times New Roman"/>
            <w:bCs/>
            <w:spacing w:val="-6"/>
            <w:sz w:val="28"/>
            <w:szCs w:val="28"/>
            <w:rPrChange w:id="583" w:author="Microsoft Office User" w:date="2025-03-28T17:16:00Z">
              <w:rPr>
                <w:rFonts w:ascii="Times New Roman" w:hAnsi="Times New Roman" w:cs="Times New Roman"/>
                <w:bCs/>
                <w:sz w:val="28"/>
                <w:szCs w:val="28"/>
              </w:rPr>
            </w:rPrChange>
          </w:rPr>
          <w:delText>C</w:delText>
        </w:r>
      </w:del>
      <w:r w:rsidR="00E15F76" w:rsidRPr="00A97890">
        <w:rPr>
          <w:rFonts w:ascii="Times New Roman" w:hAnsi="Times New Roman" w:cs="Times New Roman"/>
          <w:bCs/>
          <w:spacing w:val="-6"/>
          <w:sz w:val="28"/>
          <w:szCs w:val="28"/>
          <w:rPrChange w:id="584" w:author="Microsoft Office User" w:date="2025-03-28T17:16:00Z">
            <w:rPr>
              <w:rFonts w:ascii="Times New Roman" w:hAnsi="Times New Roman" w:cs="Times New Roman"/>
              <w:bCs/>
              <w:sz w:val="28"/>
              <w:szCs w:val="28"/>
            </w:rPr>
          </w:rPrChange>
        </w:rPr>
        <w:t xml:space="preserve">ác </w:t>
      </w:r>
      <w:del w:id="585" w:author="Microsoft Office User" w:date="2025-03-28T15:24:00Z">
        <w:r w:rsidR="00ED636B" w:rsidRPr="00A97890" w:rsidDel="007D113B">
          <w:rPr>
            <w:rFonts w:ascii="Times New Roman" w:hAnsi="Times New Roman" w:cs="Times New Roman"/>
            <w:bCs/>
            <w:spacing w:val="-6"/>
            <w:sz w:val="28"/>
            <w:szCs w:val="28"/>
            <w:rPrChange w:id="586" w:author="Microsoft Office User" w:date="2025-03-28T17:16:00Z">
              <w:rPr>
                <w:rFonts w:ascii="Times New Roman" w:hAnsi="Times New Roman" w:cs="Times New Roman"/>
                <w:bCs/>
                <w:sz w:val="28"/>
                <w:szCs w:val="28"/>
              </w:rPr>
            </w:rPrChange>
          </w:rPr>
          <w:delText xml:space="preserve">nội dung </w:delText>
        </w:r>
      </w:del>
      <w:r w:rsidR="00ED636B" w:rsidRPr="00A97890">
        <w:rPr>
          <w:rFonts w:ascii="Times New Roman" w:hAnsi="Times New Roman" w:cs="Times New Roman"/>
          <w:bCs/>
          <w:spacing w:val="-6"/>
          <w:sz w:val="28"/>
          <w:szCs w:val="28"/>
          <w:rPrChange w:id="587" w:author="Microsoft Office User" w:date="2025-03-28T17:16:00Z">
            <w:rPr>
              <w:rFonts w:ascii="Times New Roman" w:hAnsi="Times New Roman" w:cs="Times New Roman"/>
              <w:bCs/>
              <w:sz w:val="28"/>
              <w:szCs w:val="28"/>
            </w:rPr>
          </w:rPrChange>
        </w:rPr>
        <w:t>quy định</w:t>
      </w:r>
      <w:ins w:id="588" w:author="Microsoft Office User" w:date="2025-03-28T15:24:00Z">
        <w:r w:rsidRPr="00A97890">
          <w:rPr>
            <w:rFonts w:ascii="Times New Roman" w:hAnsi="Times New Roman" w:cs="Times New Roman"/>
            <w:bCs/>
            <w:spacing w:val="-6"/>
            <w:sz w:val="28"/>
            <w:szCs w:val="28"/>
            <w:rPrChange w:id="589" w:author="Microsoft Office User" w:date="2025-03-28T17:16:00Z">
              <w:rPr>
                <w:rFonts w:ascii="Times New Roman" w:hAnsi="Times New Roman" w:cs="Times New Roman"/>
                <w:bCs/>
                <w:sz w:val="28"/>
                <w:szCs w:val="28"/>
                <w:highlight w:val="yellow"/>
              </w:rPr>
            </w:rPrChange>
          </w:rPr>
          <w:t xml:space="preserve"> tại Luật</w:t>
        </w:r>
      </w:ins>
      <w:r w:rsidR="00ED636B" w:rsidRPr="00A97890">
        <w:rPr>
          <w:rFonts w:ascii="Times New Roman" w:hAnsi="Times New Roman" w:cs="Times New Roman"/>
          <w:bCs/>
          <w:spacing w:val="-6"/>
          <w:sz w:val="28"/>
          <w:szCs w:val="28"/>
          <w:rPrChange w:id="590" w:author="Microsoft Office User" w:date="2025-03-28T17:16:00Z">
            <w:rPr>
              <w:rFonts w:ascii="Times New Roman" w:hAnsi="Times New Roman" w:cs="Times New Roman"/>
              <w:bCs/>
              <w:sz w:val="28"/>
              <w:szCs w:val="28"/>
            </w:rPr>
          </w:rPrChange>
        </w:rPr>
        <w:t xml:space="preserve"> không có nội dung </w:t>
      </w:r>
      <w:ins w:id="591" w:author="Microsoft Office User" w:date="2025-03-28T15:25:00Z">
        <w:r w:rsidRPr="00A97890">
          <w:rPr>
            <w:rFonts w:ascii="Times New Roman" w:hAnsi="Times New Roman" w:cs="Times New Roman"/>
            <w:bCs/>
            <w:spacing w:val="-6"/>
            <w:sz w:val="28"/>
            <w:szCs w:val="28"/>
            <w:rPrChange w:id="592" w:author="Microsoft Office User" w:date="2025-03-28T17:16:00Z">
              <w:rPr>
                <w:rFonts w:ascii="Times New Roman" w:hAnsi="Times New Roman" w:cs="Times New Roman"/>
                <w:bCs/>
                <w:sz w:val="28"/>
                <w:szCs w:val="28"/>
                <w:highlight w:val="yellow"/>
              </w:rPr>
            </w:rPrChange>
          </w:rPr>
          <w:t xml:space="preserve">về </w:t>
        </w:r>
      </w:ins>
      <w:del w:id="593" w:author="Microsoft Office User" w:date="2025-03-28T15:24:00Z">
        <w:r w:rsidR="00ED636B" w:rsidRPr="00A97890" w:rsidDel="007D113B">
          <w:rPr>
            <w:rFonts w:ascii="Times New Roman" w:hAnsi="Times New Roman" w:cs="Times New Roman"/>
            <w:bCs/>
            <w:spacing w:val="-6"/>
            <w:sz w:val="28"/>
            <w:szCs w:val="28"/>
            <w:rPrChange w:id="594" w:author="Microsoft Office User" w:date="2025-03-28T17:16:00Z">
              <w:rPr>
                <w:rFonts w:ascii="Times New Roman" w:hAnsi="Times New Roman" w:cs="Times New Roman"/>
                <w:bCs/>
                <w:sz w:val="28"/>
                <w:szCs w:val="28"/>
              </w:rPr>
            </w:rPrChange>
          </w:rPr>
          <w:delText xml:space="preserve">liên quan đến </w:delText>
        </w:r>
      </w:del>
      <w:r w:rsidR="00ED636B" w:rsidRPr="00A97890">
        <w:rPr>
          <w:rFonts w:ascii="Times New Roman" w:hAnsi="Times New Roman" w:cs="Times New Roman"/>
          <w:bCs/>
          <w:spacing w:val="-6"/>
          <w:sz w:val="28"/>
          <w:szCs w:val="28"/>
          <w:rPrChange w:id="595" w:author="Microsoft Office User" w:date="2025-03-28T17:16:00Z">
            <w:rPr>
              <w:rFonts w:ascii="Times New Roman" w:hAnsi="Times New Roman" w:cs="Times New Roman"/>
              <w:bCs/>
              <w:sz w:val="28"/>
              <w:szCs w:val="28"/>
            </w:rPr>
          </w:rPrChange>
        </w:rPr>
        <w:t>vấn đề giới</w:t>
      </w:r>
      <w:r w:rsidR="00D218F8" w:rsidRPr="00A97890">
        <w:rPr>
          <w:rFonts w:ascii="Times New Roman" w:hAnsi="Times New Roman" w:cs="Times New Roman"/>
          <w:bCs/>
          <w:spacing w:val="-6"/>
          <w:sz w:val="28"/>
          <w:szCs w:val="28"/>
          <w:rPrChange w:id="596" w:author="Microsoft Office User" w:date="2025-03-28T17:16:00Z">
            <w:rPr>
              <w:rFonts w:ascii="Times New Roman" w:hAnsi="Times New Roman" w:cs="Times New Roman"/>
              <w:bCs/>
              <w:sz w:val="28"/>
              <w:szCs w:val="28"/>
            </w:rPr>
          </w:rPrChange>
        </w:rPr>
        <w:t xml:space="preserve">, do vậy, không </w:t>
      </w:r>
      <w:ins w:id="597" w:author="Microsoft Office User" w:date="2025-03-28T15:25:00Z">
        <w:r w:rsidRPr="00A97890">
          <w:rPr>
            <w:rFonts w:ascii="Times New Roman" w:hAnsi="Times New Roman" w:cs="Times New Roman"/>
            <w:bCs/>
            <w:spacing w:val="-6"/>
            <w:sz w:val="28"/>
            <w:szCs w:val="28"/>
            <w:rPrChange w:id="598" w:author="Microsoft Office User" w:date="2025-03-28T17:16:00Z">
              <w:rPr>
                <w:rFonts w:ascii="Times New Roman" w:hAnsi="Times New Roman" w:cs="Times New Roman"/>
                <w:bCs/>
                <w:sz w:val="28"/>
                <w:szCs w:val="28"/>
                <w:highlight w:val="yellow"/>
              </w:rPr>
            </w:rPrChange>
          </w:rPr>
          <w:t>phát sinh nội dung liên quan đến</w:t>
        </w:r>
      </w:ins>
      <w:del w:id="599" w:author="Microsoft Office User" w:date="2025-03-28T15:24:00Z">
        <w:r w:rsidR="00D218F8" w:rsidRPr="00A97890" w:rsidDel="007D113B">
          <w:rPr>
            <w:rFonts w:ascii="Times New Roman" w:hAnsi="Times New Roman" w:cs="Times New Roman"/>
            <w:bCs/>
            <w:spacing w:val="-6"/>
            <w:sz w:val="28"/>
            <w:szCs w:val="28"/>
            <w:rPrChange w:id="600" w:author="Microsoft Office User" w:date="2025-03-28T17:16:00Z">
              <w:rPr>
                <w:rFonts w:ascii="Times New Roman" w:hAnsi="Times New Roman" w:cs="Times New Roman"/>
                <w:bCs/>
                <w:sz w:val="28"/>
                <w:szCs w:val="28"/>
              </w:rPr>
            </w:rPrChange>
          </w:rPr>
          <w:delText>có quy định liên quan đến</w:delText>
        </w:r>
      </w:del>
      <w:r w:rsidR="00D218F8" w:rsidRPr="00A97890">
        <w:rPr>
          <w:rFonts w:ascii="Times New Roman" w:hAnsi="Times New Roman" w:cs="Times New Roman"/>
          <w:bCs/>
          <w:spacing w:val="-6"/>
          <w:sz w:val="28"/>
          <w:szCs w:val="28"/>
          <w:rPrChange w:id="601" w:author="Microsoft Office User" w:date="2025-03-28T17:16:00Z">
            <w:rPr>
              <w:rFonts w:ascii="Times New Roman" w:hAnsi="Times New Roman" w:cs="Times New Roman"/>
              <w:bCs/>
              <w:sz w:val="28"/>
              <w:szCs w:val="28"/>
            </w:rPr>
          </w:rPrChange>
        </w:rPr>
        <w:t xml:space="preserve"> vấn đề bình đẳng giới trong Dự án Luật.</w:t>
      </w:r>
    </w:p>
    <w:p w14:paraId="4C95FEC7" w14:textId="435662C4" w:rsidR="006C7252" w:rsidRPr="00B46274" w:rsidDel="007D113B" w:rsidRDefault="006C7252">
      <w:pPr>
        <w:spacing w:before="100" w:after="100" w:line="264" w:lineRule="auto"/>
        <w:ind w:firstLine="709"/>
        <w:jc w:val="both"/>
        <w:rPr>
          <w:del w:id="602" w:author="Microsoft Office User" w:date="2025-03-28T15:25:00Z"/>
          <w:rFonts w:ascii="Times New Roman" w:hAnsi="Times New Roman" w:cs="Times New Roman"/>
          <w:sz w:val="28"/>
          <w:szCs w:val="28"/>
        </w:rPr>
        <w:pPrChange w:id="603" w:author="Microsoft Office User" w:date="2025-03-28T15:25:00Z">
          <w:pPr>
            <w:spacing w:before="120"/>
            <w:ind w:firstLine="720"/>
            <w:jc w:val="both"/>
          </w:pPr>
        </w:pPrChange>
      </w:pPr>
    </w:p>
    <w:p w14:paraId="67949B6C" w14:textId="13DC1065" w:rsidR="00F57790" w:rsidRPr="00B46274" w:rsidRDefault="00F57790">
      <w:pPr>
        <w:spacing w:before="100" w:after="100" w:line="264" w:lineRule="auto"/>
        <w:ind w:firstLine="709"/>
        <w:jc w:val="both"/>
        <w:rPr>
          <w:rFonts w:ascii="Times New Roman" w:hAnsi="Times New Roman" w:cs="Times New Roman"/>
          <w:b/>
          <w:sz w:val="28"/>
          <w:szCs w:val="28"/>
        </w:rPr>
        <w:pPrChange w:id="604" w:author="Microsoft Office User" w:date="2025-03-28T15:25:00Z">
          <w:pPr>
            <w:spacing w:before="80" w:after="80" w:line="264" w:lineRule="auto"/>
            <w:ind w:firstLine="709"/>
            <w:jc w:val="both"/>
          </w:pPr>
        </w:pPrChange>
      </w:pPr>
      <w:r w:rsidRPr="00B46274">
        <w:rPr>
          <w:rFonts w:ascii="Times New Roman" w:hAnsi="Times New Roman" w:cs="Times New Roman"/>
          <w:b/>
          <w:sz w:val="28"/>
          <w:szCs w:val="28"/>
        </w:rPr>
        <w:t>VI</w:t>
      </w:r>
      <w:r w:rsidR="00ED636B" w:rsidRPr="00B46274">
        <w:rPr>
          <w:rFonts w:ascii="Times New Roman" w:hAnsi="Times New Roman" w:cs="Times New Roman"/>
          <w:b/>
          <w:sz w:val="28"/>
          <w:szCs w:val="28"/>
        </w:rPr>
        <w:t>I</w:t>
      </w:r>
      <w:r w:rsidRPr="00B46274">
        <w:rPr>
          <w:rFonts w:ascii="Times New Roman" w:hAnsi="Times New Roman" w:cs="Times New Roman"/>
          <w:b/>
          <w:sz w:val="28"/>
          <w:szCs w:val="28"/>
        </w:rPr>
        <w:t>. THỜI GIAN DỰ KIẾN TRÌNH THÔNG QUA VĂN BẢN</w:t>
      </w:r>
    </w:p>
    <w:p w14:paraId="4B1B7DE9" w14:textId="4CFA42A3" w:rsidR="00F57790" w:rsidRPr="00F57790" w:rsidRDefault="00F57790" w:rsidP="00F57790">
      <w:pPr>
        <w:spacing w:before="80" w:after="80" w:line="264" w:lineRule="auto"/>
        <w:ind w:firstLine="709"/>
        <w:jc w:val="both"/>
        <w:rPr>
          <w:rFonts w:ascii="Times New Roman" w:hAnsi="Times New Roman" w:cs="Times New Roman"/>
          <w:sz w:val="28"/>
          <w:szCs w:val="28"/>
        </w:rPr>
      </w:pPr>
      <w:r w:rsidRPr="00B46274">
        <w:rPr>
          <w:rFonts w:ascii="Times New Roman" w:hAnsi="Times New Roman" w:cs="Times New Roman"/>
          <w:sz w:val="28"/>
          <w:szCs w:val="28"/>
        </w:rPr>
        <w:t>Dự kiến trình</w:t>
      </w:r>
      <w:r w:rsidRPr="00F57790">
        <w:rPr>
          <w:rFonts w:ascii="Times New Roman" w:hAnsi="Times New Roman" w:cs="Times New Roman"/>
          <w:sz w:val="28"/>
          <w:szCs w:val="28"/>
        </w:rPr>
        <w:t xml:space="preserve"> Quốc hội khoá XV </w:t>
      </w:r>
      <w:r w:rsidR="00DE5A60">
        <w:rPr>
          <w:rFonts w:ascii="Times New Roman" w:hAnsi="Times New Roman" w:cs="Times New Roman"/>
          <w:sz w:val="28"/>
          <w:szCs w:val="28"/>
        </w:rPr>
        <w:t xml:space="preserve">xem xét, </w:t>
      </w:r>
      <w:r w:rsidRPr="00F57790">
        <w:rPr>
          <w:rFonts w:ascii="Times New Roman" w:hAnsi="Times New Roman" w:cs="Times New Roman"/>
          <w:sz w:val="28"/>
          <w:szCs w:val="28"/>
        </w:rPr>
        <w:t>cho ý kiến</w:t>
      </w:r>
      <w:r w:rsidR="00DE5A60">
        <w:rPr>
          <w:rFonts w:ascii="Times New Roman" w:hAnsi="Times New Roman" w:cs="Times New Roman"/>
          <w:sz w:val="28"/>
          <w:szCs w:val="28"/>
        </w:rPr>
        <w:t xml:space="preserve"> và thông qua tại Kỳ họp thứ 9 (tháng 5/2025) theo quy trình một kỳ họp và soạn thảo theo trình tự, thủ tục rút gọn.</w:t>
      </w:r>
    </w:p>
    <w:p w14:paraId="2040E936" w14:textId="0EDA549C" w:rsidR="00ED636B" w:rsidRDefault="00F57790">
      <w:pPr>
        <w:spacing w:before="80" w:after="80" w:line="264" w:lineRule="auto"/>
        <w:ind w:firstLine="709"/>
        <w:jc w:val="both"/>
        <w:rPr>
          <w:rFonts w:ascii="Times New Roman" w:hAnsi="Times New Roman" w:cs="Times New Roman"/>
          <w:sz w:val="28"/>
          <w:szCs w:val="28"/>
        </w:rPr>
      </w:pPr>
      <w:r w:rsidRPr="00F57790">
        <w:rPr>
          <w:rFonts w:ascii="Times New Roman" w:hAnsi="Times New Roman" w:cs="Times New Roman"/>
          <w:sz w:val="28"/>
          <w:szCs w:val="28"/>
        </w:rPr>
        <w:t xml:space="preserve">Trên đây là Tờ trình </w:t>
      </w:r>
      <w:r w:rsidR="00DE5A60">
        <w:rPr>
          <w:rFonts w:ascii="Times New Roman" w:hAnsi="Times New Roman" w:cs="Times New Roman"/>
          <w:sz w:val="28"/>
          <w:szCs w:val="28"/>
        </w:rPr>
        <w:t xml:space="preserve">dự án Luật sửa đổi, bổ sung một số điều của </w:t>
      </w:r>
      <w:r w:rsidRPr="00F57790">
        <w:rPr>
          <w:rFonts w:ascii="Times New Roman" w:hAnsi="Times New Roman" w:cs="Times New Roman"/>
          <w:sz w:val="28"/>
          <w:szCs w:val="28"/>
        </w:rPr>
        <w:t>Luật Doanh nghiệp</w:t>
      </w:r>
      <w:r w:rsidR="00DE5A60">
        <w:rPr>
          <w:rFonts w:ascii="Times New Roman" w:hAnsi="Times New Roman" w:cs="Times New Roman"/>
          <w:sz w:val="28"/>
          <w:szCs w:val="28"/>
        </w:rPr>
        <w:t xml:space="preserve">, </w:t>
      </w:r>
      <w:r w:rsidRPr="00F57790">
        <w:rPr>
          <w:rFonts w:ascii="Times New Roman" w:hAnsi="Times New Roman" w:cs="Times New Roman"/>
          <w:sz w:val="28"/>
          <w:szCs w:val="28"/>
        </w:rPr>
        <w:t xml:space="preserve">Bộ </w:t>
      </w:r>
      <w:r w:rsidR="00DE5A60">
        <w:rPr>
          <w:rFonts w:ascii="Times New Roman" w:hAnsi="Times New Roman" w:cs="Times New Roman"/>
          <w:sz w:val="28"/>
          <w:szCs w:val="28"/>
        </w:rPr>
        <w:t>Tài chính</w:t>
      </w:r>
      <w:r w:rsidRPr="00F57790">
        <w:rPr>
          <w:rFonts w:ascii="Times New Roman" w:hAnsi="Times New Roman" w:cs="Times New Roman"/>
          <w:sz w:val="28"/>
          <w:szCs w:val="28"/>
        </w:rPr>
        <w:t xml:space="preserve"> kính trình Chính phủ xem xét, quyết định./.</w:t>
      </w:r>
    </w:p>
    <w:p w14:paraId="51CAD232" w14:textId="4672E470" w:rsidR="00ED636B" w:rsidRPr="005D42DA" w:rsidDel="004716AE" w:rsidRDefault="00ED636B" w:rsidP="00F57790">
      <w:pPr>
        <w:spacing w:before="80" w:after="80" w:line="264" w:lineRule="auto"/>
        <w:ind w:firstLine="709"/>
        <w:jc w:val="both"/>
        <w:rPr>
          <w:del w:id="605" w:author="Microsoft Office User" w:date="2025-04-04T08:38:00Z"/>
          <w:rFonts w:ascii="Times New Roman" w:hAnsi="Times New Roman" w:cs="Times New Roman"/>
          <w:sz w:val="10"/>
          <w:szCs w:val="10"/>
        </w:rPr>
      </w:pPr>
    </w:p>
    <w:p w14:paraId="1C669D94" w14:textId="77777777" w:rsidR="005D42DA" w:rsidRPr="005D42DA" w:rsidRDefault="005D42DA" w:rsidP="00F57790">
      <w:pPr>
        <w:spacing w:before="80" w:after="80" w:line="264" w:lineRule="auto"/>
        <w:ind w:firstLine="709"/>
        <w:jc w:val="both"/>
        <w:rPr>
          <w:rFonts w:ascii="Times New Roman" w:hAnsi="Times New Roman" w:cs="Times New Roman"/>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4460"/>
      </w:tblGrid>
      <w:tr w:rsidR="005D42DA" w14:paraId="2B7D65F1" w14:textId="77777777" w:rsidTr="00DD7774">
        <w:trPr>
          <w:trHeight w:val="2738"/>
        </w:trPr>
        <w:tc>
          <w:tcPr>
            <w:tcW w:w="4460" w:type="dxa"/>
          </w:tcPr>
          <w:p w14:paraId="27B80285" w14:textId="1C830478" w:rsidR="005D42DA" w:rsidRDefault="005D42DA" w:rsidP="005D42DA">
            <w:pPr>
              <w:spacing w:before="60" w:after="60" w:line="120" w:lineRule="atLeast"/>
              <w:jc w:val="both"/>
              <w:rPr>
                <w:rFonts w:ascii="Times New Roman" w:hAnsi="Times New Roman" w:cs="Times New Roman"/>
                <w:b/>
                <w:i/>
              </w:rPr>
            </w:pPr>
          </w:p>
          <w:p w14:paraId="5945744B" w14:textId="77777777" w:rsidR="005D42DA" w:rsidRPr="005D42DA" w:rsidRDefault="005D42DA" w:rsidP="005D42DA">
            <w:pPr>
              <w:spacing w:before="60" w:after="60" w:line="120" w:lineRule="atLeast"/>
              <w:jc w:val="both"/>
              <w:rPr>
                <w:rFonts w:ascii="Times New Roman" w:hAnsi="Times New Roman" w:cs="Times New Roman"/>
                <w:i/>
              </w:rPr>
            </w:pPr>
            <w:r w:rsidRPr="005D42DA">
              <w:rPr>
                <w:rFonts w:ascii="Times New Roman" w:hAnsi="Times New Roman" w:cs="Times New Roman"/>
                <w:b/>
                <w:i/>
              </w:rPr>
              <w:t>Nơi nhận</w:t>
            </w:r>
            <w:r w:rsidRPr="005D42DA">
              <w:rPr>
                <w:rFonts w:ascii="Times New Roman" w:hAnsi="Times New Roman" w:cs="Times New Roman"/>
                <w:i/>
              </w:rPr>
              <w:t>:</w:t>
            </w:r>
          </w:p>
          <w:p w14:paraId="588B4221" w14:textId="77777777" w:rsidR="005D42DA" w:rsidRDefault="005D42DA" w:rsidP="005D42DA">
            <w:pPr>
              <w:spacing w:before="60" w:after="60" w:line="120" w:lineRule="atLeast"/>
              <w:jc w:val="both"/>
              <w:rPr>
                <w:ins w:id="606" w:author="Microsoft Office User" w:date="2025-04-04T10:54:00Z"/>
                <w:rFonts w:ascii="Times New Roman" w:hAnsi="Times New Roman" w:cs="Times New Roman"/>
              </w:rPr>
            </w:pPr>
            <w:r w:rsidRPr="005D42DA">
              <w:rPr>
                <w:rFonts w:ascii="Times New Roman" w:hAnsi="Times New Roman" w:cs="Times New Roman"/>
              </w:rPr>
              <w:t>- Như trên;</w:t>
            </w:r>
          </w:p>
          <w:p w14:paraId="0B42CB6E" w14:textId="3EF77F67" w:rsidR="005B4818" w:rsidRDefault="005B4818" w:rsidP="005D42DA">
            <w:pPr>
              <w:spacing w:before="60" w:after="60" w:line="120" w:lineRule="atLeast"/>
              <w:jc w:val="both"/>
              <w:rPr>
                <w:rFonts w:ascii="Times New Roman" w:hAnsi="Times New Roman" w:cs="Times New Roman"/>
              </w:rPr>
            </w:pPr>
            <w:ins w:id="607" w:author="Microsoft Office User" w:date="2025-04-04T10:54:00Z">
              <w:r>
                <w:rPr>
                  <w:rFonts w:ascii="Times New Roman" w:hAnsi="Times New Roman" w:cs="Times New Roman"/>
                </w:rPr>
                <w:t>- Thủ tưởng Chính phủ (để b/c);</w:t>
              </w:r>
            </w:ins>
          </w:p>
          <w:p w14:paraId="42B1624B" w14:textId="77BDAC23" w:rsidR="00DE5A60" w:rsidRPr="005D42DA" w:rsidRDefault="00DE5A60" w:rsidP="005D42DA">
            <w:pPr>
              <w:spacing w:before="60" w:after="60" w:line="120" w:lineRule="atLeast"/>
              <w:jc w:val="both"/>
              <w:rPr>
                <w:rFonts w:ascii="Times New Roman" w:hAnsi="Times New Roman" w:cs="Times New Roman"/>
              </w:rPr>
            </w:pPr>
            <w:r>
              <w:rPr>
                <w:rFonts w:ascii="Times New Roman" w:hAnsi="Times New Roman" w:cs="Times New Roman"/>
              </w:rPr>
              <w:t xml:space="preserve">- </w:t>
            </w:r>
            <w:ins w:id="608" w:author="Microsoft Office User" w:date="2025-04-04T10:55:00Z">
              <w:r w:rsidR="005B4818">
                <w:rPr>
                  <w:rFonts w:ascii="Times New Roman" w:hAnsi="Times New Roman" w:cs="Times New Roman"/>
                </w:rPr>
                <w:t xml:space="preserve">Các </w:t>
              </w:r>
            </w:ins>
            <w:r>
              <w:rPr>
                <w:rFonts w:ascii="Times New Roman" w:hAnsi="Times New Roman" w:cs="Times New Roman"/>
              </w:rPr>
              <w:t xml:space="preserve">Phó </w:t>
            </w:r>
            <w:del w:id="609" w:author="Microsoft Office User" w:date="2025-04-04T10:55:00Z">
              <w:r w:rsidDel="005B4818">
                <w:rPr>
                  <w:rFonts w:ascii="Times New Roman" w:hAnsi="Times New Roman" w:cs="Times New Roman"/>
                </w:rPr>
                <w:delText>Thủ tướng Chính phủ</w:delText>
              </w:r>
            </w:del>
            <w:ins w:id="610" w:author="Microsoft Office User" w:date="2025-04-04T10:55:00Z">
              <w:r w:rsidR="005B4818">
                <w:rPr>
                  <w:rFonts w:ascii="Times New Roman" w:hAnsi="Times New Roman" w:cs="Times New Roman"/>
                </w:rPr>
                <w:t>TTCP: Hồ Đức Phớc,</w:t>
              </w:r>
            </w:ins>
            <w:r>
              <w:rPr>
                <w:rFonts w:ascii="Times New Roman" w:hAnsi="Times New Roman" w:cs="Times New Roman"/>
              </w:rPr>
              <w:t xml:space="preserve"> Nguyễn Chí Dũng (để </w:t>
            </w:r>
            <w:del w:id="611" w:author="Microsoft Office User" w:date="2025-04-04T10:55:00Z">
              <w:r w:rsidDel="005B4818">
                <w:rPr>
                  <w:rFonts w:ascii="Times New Roman" w:hAnsi="Times New Roman" w:cs="Times New Roman"/>
                </w:rPr>
                <w:delText>báo cáo</w:delText>
              </w:r>
            </w:del>
            <w:ins w:id="612" w:author="Microsoft Office User" w:date="2025-04-04T10:55:00Z">
              <w:r w:rsidR="005B4818">
                <w:rPr>
                  <w:rFonts w:ascii="Times New Roman" w:hAnsi="Times New Roman" w:cs="Times New Roman"/>
                </w:rPr>
                <w:t>b/c</w:t>
              </w:r>
            </w:ins>
            <w:r>
              <w:rPr>
                <w:rFonts w:ascii="Times New Roman" w:hAnsi="Times New Roman" w:cs="Times New Roman"/>
              </w:rPr>
              <w:t>)</w:t>
            </w:r>
            <w:ins w:id="613" w:author="Admin" w:date="2025-03-28T10:43:00Z">
              <w:r w:rsidR="00455C5D">
                <w:rPr>
                  <w:rFonts w:ascii="Times New Roman" w:hAnsi="Times New Roman" w:cs="Times New Roman"/>
                </w:rPr>
                <w:t>;</w:t>
              </w:r>
            </w:ins>
          </w:p>
          <w:p w14:paraId="5C1C89E1" w14:textId="3A5EC1A7" w:rsidR="00DE5A60" w:rsidRPr="005D42DA" w:rsidRDefault="005D42DA" w:rsidP="005D42DA">
            <w:pPr>
              <w:spacing w:before="60" w:after="60" w:line="120" w:lineRule="atLeast"/>
              <w:jc w:val="both"/>
              <w:rPr>
                <w:rFonts w:ascii="Times New Roman" w:hAnsi="Times New Roman" w:cs="Times New Roman"/>
              </w:rPr>
            </w:pPr>
            <w:r w:rsidRPr="005D42DA">
              <w:rPr>
                <w:rFonts w:ascii="Times New Roman" w:hAnsi="Times New Roman" w:cs="Times New Roman"/>
              </w:rPr>
              <w:t>- VPCP;</w:t>
            </w:r>
          </w:p>
          <w:p w14:paraId="270A10DF" w14:textId="77777777" w:rsidR="005D42DA" w:rsidRPr="005D42DA" w:rsidRDefault="005D42DA" w:rsidP="005D42DA">
            <w:pPr>
              <w:spacing w:before="60" w:line="269" w:lineRule="auto"/>
              <w:jc w:val="both"/>
              <w:rPr>
                <w:rFonts w:ascii="Times New Roman" w:hAnsi="Times New Roman" w:cs="Times New Roman"/>
              </w:rPr>
            </w:pPr>
            <w:r w:rsidRPr="005D42DA">
              <w:rPr>
                <w:rFonts w:ascii="Times New Roman" w:hAnsi="Times New Roman" w:cs="Times New Roman"/>
              </w:rPr>
              <w:t>- Lưu: VT, Cục PTDN.</w:t>
            </w:r>
          </w:p>
          <w:p w14:paraId="4836062A" w14:textId="77777777" w:rsidR="005D42DA" w:rsidRDefault="005D42DA" w:rsidP="00F57790">
            <w:pPr>
              <w:spacing w:before="80" w:after="80" w:line="264" w:lineRule="auto"/>
              <w:jc w:val="both"/>
              <w:rPr>
                <w:rFonts w:ascii="Times New Roman" w:hAnsi="Times New Roman" w:cs="Times New Roman"/>
                <w:sz w:val="28"/>
                <w:szCs w:val="28"/>
              </w:rPr>
            </w:pPr>
          </w:p>
        </w:tc>
        <w:tc>
          <w:tcPr>
            <w:tcW w:w="4460" w:type="dxa"/>
          </w:tcPr>
          <w:p w14:paraId="5B975A37" w14:textId="77777777" w:rsidR="005D42DA" w:rsidRPr="005D42DA" w:rsidRDefault="005D42DA" w:rsidP="005D42DA">
            <w:pPr>
              <w:tabs>
                <w:tab w:val="left" w:pos="1110"/>
              </w:tabs>
              <w:ind w:firstLine="35"/>
              <w:jc w:val="center"/>
              <w:rPr>
                <w:rFonts w:ascii="Times New Roman" w:hAnsi="Times New Roman" w:cs="Times New Roman"/>
                <w:b/>
                <w:sz w:val="28"/>
                <w:szCs w:val="28"/>
              </w:rPr>
            </w:pPr>
            <w:r>
              <w:rPr>
                <w:rFonts w:ascii="Times" w:hAnsi="Times"/>
                <w:b/>
                <w:sz w:val="28"/>
                <w:szCs w:val="28"/>
              </w:rPr>
              <w:t>KT</w:t>
            </w:r>
            <w:r w:rsidRPr="005D42DA">
              <w:rPr>
                <w:rFonts w:ascii="Times New Roman" w:hAnsi="Times New Roman" w:cs="Times New Roman"/>
                <w:b/>
                <w:sz w:val="28"/>
                <w:szCs w:val="28"/>
              </w:rPr>
              <w:t>. BỘ TRƯỞNG</w:t>
            </w:r>
          </w:p>
          <w:p w14:paraId="586CCB77" w14:textId="77777777" w:rsidR="005D42DA" w:rsidRPr="005D42DA" w:rsidRDefault="005D42DA" w:rsidP="005D42DA">
            <w:pPr>
              <w:tabs>
                <w:tab w:val="left" w:pos="1110"/>
              </w:tabs>
              <w:ind w:firstLine="35"/>
              <w:jc w:val="center"/>
              <w:rPr>
                <w:rFonts w:ascii="Times New Roman" w:hAnsi="Times New Roman" w:cs="Times New Roman"/>
                <w:b/>
                <w:sz w:val="28"/>
                <w:szCs w:val="28"/>
              </w:rPr>
            </w:pPr>
            <w:r w:rsidRPr="005D42DA">
              <w:rPr>
                <w:rFonts w:ascii="Times New Roman" w:hAnsi="Times New Roman" w:cs="Times New Roman"/>
                <w:b/>
                <w:sz w:val="28"/>
                <w:szCs w:val="28"/>
              </w:rPr>
              <w:t>THỨ TRƯỞNG</w:t>
            </w:r>
          </w:p>
          <w:p w14:paraId="60C68C1D" w14:textId="77777777" w:rsidR="005D42DA" w:rsidRPr="005D42DA" w:rsidRDefault="005D42DA" w:rsidP="005D42DA">
            <w:pPr>
              <w:tabs>
                <w:tab w:val="left" w:pos="1110"/>
              </w:tabs>
              <w:jc w:val="center"/>
              <w:rPr>
                <w:rFonts w:ascii="Times New Roman" w:hAnsi="Times New Roman" w:cs="Times New Roman"/>
                <w:b/>
                <w:sz w:val="28"/>
                <w:szCs w:val="28"/>
              </w:rPr>
            </w:pPr>
          </w:p>
          <w:p w14:paraId="3BFA265A" w14:textId="77777777" w:rsidR="005D42DA" w:rsidRPr="005D42DA" w:rsidRDefault="005D42DA" w:rsidP="005D42DA">
            <w:pPr>
              <w:tabs>
                <w:tab w:val="left" w:pos="1110"/>
              </w:tabs>
              <w:jc w:val="center"/>
              <w:rPr>
                <w:rFonts w:ascii="Times New Roman" w:hAnsi="Times New Roman" w:cs="Times New Roman"/>
                <w:b/>
                <w:sz w:val="28"/>
                <w:szCs w:val="28"/>
              </w:rPr>
            </w:pPr>
          </w:p>
          <w:p w14:paraId="069E212B" w14:textId="77777777" w:rsidR="005D42DA" w:rsidRPr="005D42DA" w:rsidRDefault="005D42DA" w:rsidP="005D42DA">
            <w:pPr>
              <w:tabs>
                <w:tab w:val="left" w:pos="1110"/>
              </w:tabs>
              <w:jc w:val="center"/>
              <w:rPr>
                <w:rFonts w:ascii="Times New Roman" w:hAnsi="Times New Roman" w:cs="Times New Roman"/>
                <w:b/>
                <w:sz w:val="28"/>
                <w:szCs w:val="28"/>
              </w:rPr>
            </w:pPr>
          </w:p>
          <w:p w14:paraId="7B6B1342" w14:textId="77777777" w:rsidR="005D42DA" w:rsidRPr="005D42DA" w:rsidRDefault="005D42DA" w:rsidP="005D42DA">
            <w:pPr>
              <w:tabs>
                <w:tab w:val="left" w:pos="1110"/>
              </w:tabs>
              <w:jc w:val="center"/>
              <w:rPr>
                <w:rFonts w:ascii="Times New Roman" w:hAnsi="Times New Roman" w:cs="Times New Roman"/>
                <w:b/>
                <w:sz w:val="28"/>
                <w:szCs w:val="28"/>
              </w:rPr>
            </w:pPr>
          </w:p>
          <w:p w14:paraId="55CEC45C" w14:textId="77777777" w:rsidR="005D42DA" w:rsidRPr="005D42DA" w:rsidRDefault="005D42DA" w:rsidP="005D42DA">
            <w:pPr>
              <w:tabs>
                <w:tab w:val="left" w:pos="1110"/>
              </w:tabs>
              <w:jc w:val="center"/>
              <w:rPr>
                <w:rFonts w:ascii="Times New Roman" w:hAnsi="Times New Roman" w:cs="Times New Roman"/>
                <w:b/>
                <w:sz w:val="28"/>
                <w:szCs w:val="28"/>
              </w:rPr>
            </w:pPr>
          </w:p>
          <w:p w14:paraId="784FE126" w14:textId="77777777" w:rsidR="005D42DA" w:rsidRDefault="005D42DA" w:rsidP="005D42DA">
            <w:pPr>
              <w:spacing w:before="80" w:after="80" w:line="264" w:lineRule="auto"/>
              <w:jc w:val="center"/>
              <w:rPr>
                <w:rFonts w:ascii="Times New Roman" w:hAnsi="Times New Roman" w:cs="Times New Roman"/>
                <w:sz w:val="28"/>
                <w:szCs w:val="28"/>
              </w:rPr>
            </w:pPr>
            <w:r w:rsidRPr="005D42DA">
              <w:rPr>
                <w:rFonts w:ascii="Times New Roman" w:hAnsi="Times New Roman" w:cs="Times New Roman"/>
                <w:b/>
                <w:sz w:val="28"/>
                <w:szCs w:val="28"/>
                <w:lang w:val="it-IT"/>
              </w:rPr>
              <w:t>Nguyễn Đức Tâm</w:t>
            </w:r>
          </w:p>
        </w:tc>
      </w:tr>
    </w:tbl>
    <w:p w14:paraId="04BCA133" w14:textId="77777777" w:rsidR="005D42DA" w:rsidRPr="00F57790" w:rsidDel="00B46274" w:rsidRDefault="005D42DA" w:rsidP="00F57790">
      <w:pPr>
        <w:spacing w:before="80" w:after="80" w:line="264" w:lineRule="auto"/>
        <w:ind w:firstLine="709"/>
        <w:jc w:val="both"/>
        <w:rPr>
          <w:del w:id="614" w:author="Microsoft Office User" w:date="2025-03-28T15:28:00Z"/>
          <w:rFonts w:ascii="Times New Roman" w:hAnsi="Times New Roman" w:cs="Times New Roman"/>
          <w:sz w:val="28"/>
          <w:szCs w:val="28"/>
        </w:rPr>
      </w:pPr>
    </w:p>
    <w:p w14:paraId="5380E26A" w14:textId="77777777" w:rsidR="00895200" w:rsidRDefault="00895200"/>
    <w:sectPr w:rsidR="00895200" w:rsidSect="005B4818">
      <w:headerReference w:type="even" r:id="rId7"/>
      <w:headerReference w:type="default" r:id="rId8"/>
      <w:pgSz w:w="11900" w:h="16840"/>
      <w:pgMar w:top="1342" w:right="1104" w:bottom="1201" w:left="1582" w:header="708" w:footer="708" w:gutter="0"/>
      <w:cols w:space="708"/>
      <w:titlePg/>
      <w:docGrid w:linePitch="360"/>
      <w:sectPrChange w:id="615" w:author="Microsoft Office User" w:date="2025-04-04T10:56:00Z">
        <w:sectPr w:rsidR="00895200" w:rsidSect="005B4818">
          <w:pgMar w:top="1342" w:right="1246" w:bottom="1201" w:left="1724" w:header="708" w:footer="708" w:gutter="0"/>
        </w:sectPr>
      </w:sectPrChang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1A12B9" w14:textId="77777777" w:rsidR="002A5464" w:rsidRDefault="002A5464" w:rsidP="005D42DA">
      <w:r>
        <w:separator/>
      </w:r>
    </w:p>
  </w:endnote>
  <w:endnote w:type="continuationSeparator" w:id="0">
    <w:p w14:paraId="5E9209E4" w14:textId="77777777" w:rsidR="002A5464" w:rsidRDefault="002A5464" w:rsidP="005D4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VnTimeH">
    <w:altName w:val="Helvetica"/>
    <w:charset w:val="00"/>
    <w:family w:val="auto"/>
    <w:pitch w:val="variable"/>
    <w:sig w:usb0="E00002FF" w:usb1="5000785B" w:usb2="00000000" w:usb3="00000000" w:csb0="0000019F" w:csb1="00000000"/>
  </w:font>
  <w:font w:name=".VnTime">
    <w:altName w:val="Helvetica"/>
    <w:charset w:val="00"/>
    <w:family w:val="auto"/>
    <w:pitch w:val="variable"/>
    <w:sig w:usb0="E00002FF" w:usb1="5000785B" w:usb2="00000000" w:usb3="00000000" w:csb0="0000019F" w:csb1="00000000"/>
  </w:font>
  <w:font w:name="Segoe UI">
    <w:altName w:val="Calibri"/>
    <w:charset w:val="00"/>
    <w:family w:val="swiss"/>
    <w:pitch w:val="variable"/>
    <w:sig w:usb0="E4002EFF" w:usb1="C000E47F"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4A4480" w14:textId="77777777" w:rsidR="002A5464" w:rsidRDefault="002A5464" w:rsidP="005D42DA">
      <w:r>
        <w:separator/>
      </w:r>
    </w:p>
  </w:footnote>
  <w:footnote w:type="continuationSeparator" w:id="0">
    <w:p w14:paraId="4084465F" w14:textId="77777777" w:rsidR="002A5464" w:rsidRDefault="002A5464" w:rsidP="005D42DA">
      <w:r>
        <w:continuationSeparator/>
      </w:r>
    </w:p>
  </w:footnote>
  <w:footnote w:id="1">
    <w:p w14:paraId="4609622D" w14:textId="77777777" w:rsidR="000736AD" w:rsidRPr="00FD28F0" w:rsidRDefault="000736AD" w:rsidP="002A6D9A">
      <w:pPr>
        <w:pStyle w:val="FootnoteText"/>
        <w:rPr>
          <w:lang w:val="vi-VN"/>
        </w:rPr>
      </w:pPr>
      <w:r>
        <w:rPr>
          <w:rStyle w:val="FootnoteReference"/>
        </w:rPr>
        <w:footnoteRef/>
      </w:r>
      <w:r>
        <w:t xml:space="preserve"> </w:t>
      </w:r>
      <w:r w:rsidRPr="00FD28F0">
        <w:rPr>
          <w:rFonts w:ascii="Times New Roman" w:hAnsi="Times New Roman" w:cs="Times New Roman"/>
        </w:rPr>
        <w:t>Một số luật chuyên ngành như: Luật Các tổ chức tín dụng và Luật Kinh doanh bảo hiểm có quy định về việc cơ quan cấp phép gửi thông tin đăng ký cho cơ quan đăng ký kinh doanh để cập nhật vào Hệ thống.</w:t>
      </w:r>
    </w:p>
  </w:footnote>
  <w:footnote w:id="2">
    <w:p w14:paraId="49A33A84" w14:textId="2AC52869" w:rsidR="000736AD" w:rsidRPr="00DD7774" w:rsidRDefault="000736AD" w:rsidP="00DD7774">
      <w:pPr>
        <w:jc w:val="both"/>
        <w:rPr>
          <w:i/>
          <w:sz w:val="28"/>
          <w:szCs w:val="28"/>
        </w:rPr>
      </w:pPr>
      <w:r>
        <w:rPr>
          <w:rStyle w:val="FootnoteReference"/>
        </w:rPr>
        <w:footnoteRef/>
      </w:r>
      <w:r>
        <w:t xml:space="preserve"> </w:t>
      </w:r>
      <w:r w:rsidRPr="00DD7774">
        <w:rPr>
          <w:rFonts w:ascii="Times New Roman" w:hAnsi="Times New Roman" w:cs="Times New Roman"/>
        </w:rPr>
        <w:t xml:space="preserve">Khoản 4 Điều 56 Luật Doanh nghiệp quy định: </w:t>
      </w:r>
      <w:r w:rsidRPr="00DD7774">
        <w:rPr>
          <w:rFonts w:ascii="Times New Roman" w:hAnsi="Times New Roman" w:cs="Times New Roman"/>
          <w:i/>
        </w:rPr>
        <w:t xml:space="preserve">“4. Trường hợp Chủ tịch Hội đồng thành viên vắng mặt hoặc không thể thực hiện các quyền và nghĩa vụ của mình thì phải ủy quyền bằng văn bản cho một thành viên thực hiện các quyền và nghĩa vụ của Chủ tịch Hội đồng thành viên theo nguyên tắc quy định tại Điều lệ công ty. Trường hợp không có thành viên được ủy quyền hoặc Chủ tịch Hội đồng thành viên chết, mất tích, bị tạm giam, đang chấp hành hình phạt tù, đang chấp hành biện pháp xử lý hành chính tại cơ sở cai nghiện bắt buộc, cơ sở giáo dục bắt buộc, trốn khỏi nơi cư trú, bị hạn chế hoặc mất năng lực hành vi dân sự, có khó khăn trong nhận thức, làm chủ hành vi, bị Tòa án cấm đảm nhiệm chức vụ, cấm hành nghề hoặc làm công việc nhất định thì một </w:t>
      </w:r>
      <w:r w:rsidRPr="00DD7774">
        <w:rPr>
          <w:rFonts w:ascii="Times New Roman" w:hAnsi="Times New Roman" w:cs="Times New Roman"/>
          <w:i/>
          <w:shd w:val="solid" w:color="FFFFFF" w:fill="auto"/>
        </w:rPr>
        <w:t>trong</w:t>
      </w:r>
      <w:r w:rsidRPr="00DD7774">
        <w:rPr>
          <w:rFonts w:ascii="Times New Roman" w:hAnsi="Times New Roman" w:cs="Times New Roman"/>
          <w:i/>
        </w:rPr>
        <w:t xml:space="preserve"> số các thành viên Hội đồng thành viên triệu </w:t>
      </w:r>
      <w:r w:rsidRPr="00DD7774">
        <w:rPr>
          <w:rFonts w:ascii="Times New Roman" w:hAnsi="Times New Roman" w:cs="Times New Roman"/>
          <w:i/>
          <w:shd w:val="solid" w:color="FFFFFF" w:fill="auto"/>
        </w:rPr>
        <w:t>tập h</w:t>
      </w:r>
      <w:r w:rsidRPr="00DD7774">
        <w:rPr>
          <w:rFonts w:ascii="Times New Roman" w:hAnsi="Times New Roman" w:cs="Times New Roman"/>
          <w:i/>
        </w:rPr>
        <w:t>ọ</w:t>
      </w:r>
      <w:r w:rsidRPr="00DD7774">
        <w:rPr>
          <w:rFonts w:ascii="Times New Roman" w:hAnsi="Times New Roman" w:cs="Times New Roman"/>
          <w:i/>
          <w:shd w:val="solid" w:color="FFFFFF" w:fill="auto"/>
        </w:rPr>
        <w:t>p</w:t>
      </w:r>
      <w:r w:rsidRPr="00DD7774">
        <w:rPr>
          <w:rFonts w:ascii="Times New Roman" w:hAnsi="Times New Roman" w:cs="Times New Roman"/>
          <w:i/>
        </w:rPr>
        <w:t xml:space="preserve"> các thành viên còn lại bầu một người trong số các thành viên tạm thời làm Chủ tịch Hội đồng thành viên theo nguyên tắc đa số thành viên còn lại tán thành cho đến khi có quyết định mới của Hội đồng thành viên.”</w:t>
      </w:r>
    </w:p>
  </w:footnote>
  <w:footnote w:id="3">
    <w:p w14:paraId="3313A769" w14:textId="77777777" w:rsidR="000736AD" w:rsidDel="00EE22D2" w:rsidRDefault="000736AD" w:rsidP="00E26E14">
      <w:pPr>
        <w:pStyle w:val="FootnoteText"/>
        <w:jc w:val="both"/>
        <w:rPr>
          <w:del w:id="257" w:author="Microsoft Office User" w:date="2025-03-28T15:01:00Z"/>
        </w:rPr>
      </w:pPr>
      <w:del w:id="258" w:author="Microsoft Office User" w:date="2025-03-28T15:01:00Z">
        <w:r w:rsidDel="00EE22D2">
          <w:rPr>
            <w:rStyle w:val="FootnoteReference"/>
          </w:rPr>
          <w:footnoteRef/>
        </w:r>
        <w:r w:rsidDel="00EE22D2">
          <w:delText xml:space="preserve"> </w:delText>
        </w:r>
        <w:r w:rsidDel="00EE22D2">
          <w:rPr>
            <w:rFonts w:ascii="Times New Roman" w:hAnsi="Times New Roman"/>
          </w:rPr>
          <w:delText>(ii)</w:delText>
        </w:r>
        <w:r w:rsidRPr="00B554E8" w:rsidDel="00EE22D2">
          <w:rPr>
            <w:rFonts w:ascii="Times New Roman" w:hAnsi="Times New Roman"/>
          </w:rPr>
          <w:delText xml:space="preserve"> </w:delText>
        </w:r>
        <w:r w:rsidDel="00EE22D2">
          <w:rPr>
            <w:rFonts w:ascii="Times New Roman" w:hAnsi="Times New Roman"/>
          </w:rPr>
          <w:delText>Chính sách 1</w:delText>
        </w:r>
        <w:r w:rsidRPr="009E0EB7" w:rsidDel="00EE22D2">
          <w:rPr>
            <w:rFonts w:ascii="Times New Roman" w:hAnsi="Times New Roman"/>
          </w:rPr>
          <w:delText>: Hoàn thiện khung khổ thể chế gia nhập và rút khỏi thị trường của doanh nghiệp, đảm bảo thuận lợi, an toàn, minh bạ</w:delText>
        </w:r>
        <w:r w:rsidDel="00EE22D2">
          <w:rPr>
            <w:rFonts w:ascii="Times New Roman" w:hAnsi="Times New Roman"/>
          </w:rPr>
          <w:delText>ch; (iii)</w:delText>
        </w:r>
        <w:r w:rsidRPr="00B554E8" w:rsidDel="00EE22D2">
          <w:rPr>
            <w:rFonts w:ascii="Times New Roman" w:hAnsi="Times New Roman"/>
          </w:rPr>
          <w:delText xml:space="preserve"> </w:delText>
        </w:r>
        <w:r w:rsidDel="00EE22D2">
          <w:rPr>
            <w:rFonts w:ascii="Times New Roman" w:hAnsi="Times New Roman"/>
          </w:rPr>
          <w:delText>Chính sách 2</w:delText>
        </w:r>
        <w:r w:rsidRPr="009E0EB7" w:rsidDel="00EE22D2">
          <w:rPr>
            <w:rFonts w:ascii="Times New Roman" w:hAnsi="Times New Roman"/>
          </w:rPr>
          <w:delText>: Hoàn thiện quy định pháp luật về quản trị doanh nghiệ</w:delText>
        </w:r>
        <w:r w:rsidDel="00EE22D2">
          <w:rPr>
            <w:rFonts w:ascii="Times New Roman" w:hAnsi="Times New Roman"/>
          </w:rPr>
          <w:delText>p; (iv)</w:delText>
        </w:r>
        <w:r w:rsidRPr="00B554E8" w:rsidDel="00EE22D2">
          <w:rPr>
            <w:rFonts w:ascii="Times New Roman" w:hAnsi="Times New Roman"/>
          </w:rPr>
          <w:delText xml:space="preserve"> </w:delText>
        </w:r>
        <w:r w:rsidDel="00EE22D2">
          <w:rPr>
            <w:rFonts w:ascii="Times New Roman" w:hAnsi="Times New Roman"/>
          </w:rPr>
          <w:delText>Chính sách 3</w:delText>
        </w:r>
        <w:r w:rsidRPr="009E0EB7" w:rsidDel="00EE22D2">
          <w:rPr>
            <w:rFonts w:ascii="Times New Roman" w:hAnsi="Times New Roman"/>
          </w:rPr>
          <w:delText>: Xây dựng khung pháp lý về chủ sở hữu hưởng lợi để thực hiện cam kết quốc tế về phòng, chống rửa tiề</w:delText>
        </w:r>
        <w:r w:rsidDel="00EE22D2">
          <w:rPr>
            <w:rFonts w:ascii="Times New Roman" w:hAnsi="Times New Roman"/>
          </w:rPr>
          <w:delText>n.</w:delText>
        </w:r>
      </w:del>
    </w:p>
  </w:footnote>
  <w:footnote w:id="4">
    <w:p w14:paraId="140A2FFA" w14:textId="77777777" w:rsidR="000736AD" w:rsidRPr="00FD28F0" w:rsidDel="00EE22D2" w:rsidRDefault="000736AD" w:rsidP="00E26E14">
      <w:pPr>
        <w:spacing w:before="60" w:after="60" w:line="264" w:lineRule="auto"/>
        <w:jc w:val="both"/>
        <w:rPr>
          <w:del w:id="259" w:author="Microsoft Office User" w:date="2025-03-28T15:01:00Z"/>
          <w:rFonts w:ascii="Times New Roman" w:hAnsi="Times New Roman"/>
        </w:rPr>
      </w:pPr>
      <w:del w:id="260" w:author="Microsoft Office User" w:date="2025-03-28T15:01:00Z">
        <w:r w:rsidDel="00EE22D2">
          <w:rPr>
            <w:rStyle w:val="FootnoteReference"/>
          </w:rPr>
          <w:footnoteRef/>
        </w:r>
        <w:r w:rsidDel="00EE22D2">
          <w:delText xml:space="preserve"> </w:delText>
        </w:r>
        <w:r w:rsidRPr="00FD28F0" w:rsidDel="00EE22D2">
          <w:rPr>
            <w:rFonts w:ascii="Times New Roman" w:hAnsi="Times New Roman"/>
          </w:rPr>
          <w:delText xml:space="preserve">Khoản 2 Điều 26 </w:delText>
        </w:r>
        <w:r w:rsidDel="00EE22D2">
          <w:rPr>
            <w:rFonts w:ascii="Times New Roman" w:hAnsi="Times New Roman"/>
          </w:rPr>
          <w:delText xml:space="preserve">Luật số 64/2025/QH15 </w:delText>
        </w:r>
        <w:r w:rsidRPr="00FD28F0" w:rsidDel="00EE22D2">
          <w:rPr>
            <w:rFonts w:ascii="Times New Roman" w:hAnsi="Times New Roman"/>
          </w:rPr>
          <w:delText>quy định: “Trường hợp cần ban hành luật, nghị quyết ngay tại kỳ họp Quốc hội đang diễn ra hoặc kỳ họp gần nhất để giải quyết ngay vấn đề cấp bách, vướng mắc, bất cập phát sinh từ thực tiễn mà nội dung đề xuất chưa có trong Chương trình lập pháp hằng năm thì cơ quan trình dự án chủ động tổ chức việc soạn thảo và không phải thực hiện quy trình xây dựng chính sách; gửi hồ sơ dự án để Hội đồng Dân tộc, Ủy ban của Quốc hội thẩm tra, trình Ủy ban Thường vụ Quốc hội cho ý kiến đồng thời quyết định việc bổ sung vào dự kiến chương trình kỳ họp Quốc hội để trình Quốc hội xem xét, thông qua.”</w:delText>
        </w:r>
      </w:del>
    </w:p>
  </w:footnote>
  <w:footnote w:id="5">
    <w:p w14:paraId="5A9AF355" w14:textId="0877A054" w:rsidR="000736AD" w:rsidRPr="00DD7774" w:rsidRDefault="000736AD">
      <w:pPr>
        <w:pStyle w:val="FootnoteText"/>
        <w:rPr>
          <w:lang w:val="vi-VN"/>
        </w:rPr>
      </w:pPr>
      <w:r>
        <w:rPr>
          <w:rStyle w:val="FootnoteReference"/>
        </w:rPr>
        <w:footnoteRef/>
      </w:r>
      <w:r>
        <w:t xml:space="preserve"> </w:t>
      </w:r>
      <w:r w:rsidRPr="00DD7774">
        <w:rPr>
          <w:rFonts w:ascii="Times New Roman" w:hAnsi="Times New Roman" w:cs="Times New Roman"/>
        </w:rPr>
        <w:t>T</w:t>
      </w:r>
      <w:r w:rsidRPr="00DD7774">
        <w:rPr>
          <w:rFonts w:ascii="Times New Roman" w:hAnsi="Times New Roman" w:cs="Times New Roman"/>
          <w:bCs/>
          <w:color w:val="000000"/>
        </w:rPr>
        <w:t>rong Báo cáo tài chính hiện nay chỉ có có khái niệm “lợi nhuận sau thuế”, không có khái niệm “lợi nhuận ròng”.</w:t>
      </w:r>
    </w:p>
  </w:footnote>
  <w:footnote w:id="6">
    <w:p w14:paraId="667F5C3A" w14:textId="4AC98E8D" w:rsidR="000736AD" w:rsidRPr="00DD7774" w:rsidRDefault="000736AD">
      <w:pPr>
        <w:pStyle w:val="FootnoteText"/>
        <w:rPr>
          <w:lang w:val="vi-VN"/>
        </w:rPr>
      </w:pPr>
      <w:r>
        <w:rPr>
          <w:rStyle w:val="FootnoteReference"/>
        </w:rPr>
        <w:footnoteRef/>
      </w:r>
      <w:r>
        <w:t xml:space="preserve"> </w:t>
      </w:r>
      <w:r w:rsidRPr="00DD7774">
        <w:rPr>
          <w:rFonts w:ascii="Times New Roman" w:hAnsi="Times New Roman" w:cs="Times New Roman"/>
          <w:lang w:val="vi-VN"/>
        </w:rPr>
        <w:t xml:space="preserve">Dự thảo Luật hiện đang được Bộ Khoa học công nghệ xây dựng, hoàn thiện trình Quốc hội ban hành ở Kỳ họp thứ 9 (tháng 5/2025), Quốc hội khoá XV đã bao gồm nội dung cho phép </w:t>
      </w:r>
      <w:r w:rsidRPr="00DD7774">
        <w:rPr>
          <w:rFonts w:ascii="Times New Roman" w:hAnsi="Times New Roman" w:cs="Times New Roman"/>
          <w:color w:val="000000"/>
        </w:rPr>
        <w:t>viên chức, viên chức quản lý làm việc tại tổ chức khoa học và công nghệ công lập, cơ sở giáo dục đại học công lập được thành lập, góp vốn và quản lý doanh nghiệp.</w:t>
      </w:r>
    </w:p>
  </w:footnote>
  <w:footnote w:id="7">
    <w:p w14:paraId="5BB16786" w14:textId="731DAE01" w:rsidR="00A556E1" w:rsidRPr="00B46274" w:rsidRDefault="00A556E1">
      <w:pPr>
        <w:jc w:val="both"/>
        <w:rPr>
          <w:rFonts w:ascii="Times New Roman" w:hAnsi="Times New Roman" w:cs="Times New Roman"/>
          <w:rPrChange w:id="533" w:author="Microsoft Office User" w:date="2025-03-28T15:28:00Z">
            <w:rPr/>
          </w:rPrChange>
        </w:rPr>
        <w:pPrChange w:id="534" w:author="Microsoft Office User" w:date="2025-03-28T15:28:00Z">
          <w:pPr>
            <w:pStyle w:val="FootnoteText"/>
          </w:pPr>
        </w:pPrChange>
      </w:pPr>
      <w:ins w:id="535" w:author="Microsoft Office User" w:date="2025-03-28T15:10:00Z">
        <w:r>
          <w:rPr>
            <w:rStyle w:val="FootnoteReference"/>
          </w:rPr>
          <w:footnoteRef/>
        </w:r>
        <w:r>
          <w:t xml:space="preserve"> </w:t>
        </w:r>
        <w:r w:rsidRPr="00A556E1">
          <w:rPr>
            <w:rFonts w:ascii="Times New Roman" w:hAnsi="Times New Roman" w:cs="Times New Roman"/>
            <w:bCs/>
            <w:iCs/>
            <w:rPrChange w:id="536" w:author="Microsoft Office User" w:date="2025-03-28T15:11:00Z">
              <w:rPr/>
            </w:rPrChange>
          </w:rPr>
          <w:t xml:space="preserve">Cụ thể </w:t>
        </w:r>
        <w:r w:rsidRPr="00A556E1">
          <w:rPr>
            <w:rFonts w:ascii="Times New Roman" w:hAnsi="Times New Roman" w:cs="Times New Roman"/>
            <w:bCs/>
            <w:iCs/>
            <w:rPrChange w:id="537" w:author="Microsoft Office User" w:date="2025-03-28T15:10:00Z">
              <w:rPr>
                <w:rFonts w:ascii="Times New Roman" w:hAnsi="Times New Roman" w:cs="Times New Roman"/>
                <w:bCs/>
                <w:sz w:val="28"/>
                <w:szCs w:val="28"/>
                <w:highlight w:val="yellow"/>
              </w:rPr>
            </w:rPrChange>
          </w:rPr>
          <w:t xml:space="preserve">như: Bỏ quy định về việc </w:t>
        </w:r>
        <w:r w:rsidRPr="00A556E1">
          <w:rPr>
            <w:rFonts w:ascii="Times New Roman" w:hAnsi="Times New Roman" w:cs="Times New Roman"/>
            <w:rPrChange w:id="538" w:author="Microsoft Office User" w:date="2025-03-28T15:10:00Z">
              <w:rPr>
                <w:rFonts w:ascii="Times New Roman" w:hAnsi="Times New Roman" w:cs="Times New Roman"/>
                <w:sz w:val="28"/>
                <w:szCs w:val="28"/>
              </w:rPr>
            </w:rPrChange>
          </w:rPr>
          <w:t>người đăng ký thành lập doanh nghiệp phải nộp Phiếu lý lịch tư pháp cho Cơ quan đăng ký kinh doanh trong</w:t>
        </w:r>
        <w:r w:rsidRPr="00A556E1">
          <w:rPr>
            <w:rFonts w:ascii="Times New Roman" w:hAnsi="Times New Roman" w:cs="Times New Roman"/>
            <w:bCs/>
            <w:iCs/>
            <w:rPrChange w:id="539" w:author="Microsoft Office User" w:date="2025-03-28T15:10:00Z">
              <w:rPr>
                <w:rFonts w:ascii="Times New Roman" w:hAnsi="Times New Roman" w:cs="Times New Roman"/>
                <w:bCs/>
                <w:iCs/>
                <w:sz w:val="28"/>
                <w:szCs w:val="28"/>
              </w:rPr>
            </w:rPrChange>
          </w:rPr>
          <w:t xml:space="preserve"> t</w:t>
        </w:r>
        <w:r w:rsidRPr="00A556E1">
          <w:rPr>
            <w:rFonts w:ascii="Times New Roman" w:hAnsi="Times New Roman" w:cs="Times New Roman"/>
            <w:rPrChange w:id="540" w:author="Microsoft Office User" w:date="2025-03-28T15:10:00Z">
              <w:rPr>
                <w:rFonts w:ascii="Times New Roman" w:hAnsi="Times New Roman" w:cs="Times New Roman"/>
                <w:sz w:val="28"/>
                <w:szCs w:val="28"/>
              </w:rPr>
            </w:rPrChange>
          </w:rPr>
          <w:t xml:space="preserve">rường hợp Cơ quan đăng ký kinh doanh có yêu cầu tại Điều 17 Luật Doanh nghiệp; </w:t>
        </w:r>
      </w:ins>
      <w:ins w:id="541" w:author="Microsoft Office User" w:date="2025-03-28T15:11:00Z">
        <w:r>
          <w:rPr>
            <w:rFonts w:ascii="Times New Roman" w:hAnsi="Times New Roman" w:cs="Times New Roman"/>
          </w:rPr>
          <w:t>b</w:t>
        </w:r>
        <w:r w:rsidRPr="00C015DF">
          <w:rPr>
            <w:rFonts w:ascii="Times New Roman" w:hAnsi="Times New Roman" w:cs="Times New Roman"/>
          </w:rPr>
          <w:t>ỏ bản sao giấy tờ pháp lý cá nhân trong Hồ sơ đăng ký doanh nghiệ</w:t>
        </w:r>
        <w:r>
          <w:rPr>
            <w:rFonts w:ascii="Times New Roman" w:hAnsi="Times New Roman" w:cs="Times New Roman"/>
          </w:rPr>
          <w:t xml:space="preserve">p </w:t>
        </w:r>
        <w:r w:rsidRPr="00C015DF">
          <w:rPr>
            <w:rFonts w:ascii="Times New Roman" w:hAnsi="Times New Roman" w:cs="Times New Roman"/>
          </w:rPr>
          <w:t>tại Điều 19 đến Điều 22 Luật Doanh nghiệ</w:t>
        </w:r>
      </w:ins>
      <w:ins w:id="542" w:author="Microsoft Office User" w:date="2025-03-28T15:28:00Z">
        <w:r w:rsidR="00B46274">
          <w:rPr>
            <w:rFonts w:ascii="Times New Roman" w:hAnsi="Times New Roman" w:cs="Times New Roman"/>
          </w:rPr>
          <w:t>p.</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146E6" w14:textId="77777777" w:rsidR="000736AD" w:rsidRDefault="000736AD" w:rsidP="004345E9">
    <w:pPr>
      <w:pStyle w:val="Head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1C9C90F" w14:textId="77777777" w:rsidR="000736AD" w:rsidRDefault="000736A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FC012" w14:textId="77777777" w:rsidR="000736AD" w:rsidRPr="005D42DA" w:rsidRDefault="000736AD" w:rsidP="004345E9">
    <w:pPr>
      <w:pStyle w:val="Header"/>
      <w:framePr w:wrap="none" w:vAnchor="text" w:hAnchor="margin" w:xAlign="center" w:y="1"/>
      <w:rPr>
        <w:rStyle w:val="PageNumber"/>
        <w:rFonts w:ascii="Times New Roman" w:hAnsi="Times New Roman" w:cs="Times New Roman"/>
      </w:rPr>
    </w:pPr>
    <w:r w:rsidRPr="005D42DA">
      <w:rPr>
        <w:rStyle w:val="PageNumber"/>
        <w:rFonts w:ascii="Times New Roman" w:hAnsi="Times New Roman" w:cs="Times New Roman"/>
      </w:rPr>
      <w:fldChar w:fldCharType="begin"/>
    </w:r>
    <w:r w:rsidRPr="005D42DA">
      <w:rPr>
        <w:rStyle w:val="PageNumber"/>
        <w:rFonts w:ascii="Times New Roman" w:hAnsi="Times New Roman" w:cs="Times New Roman"/>
      </w:rPr>
      <w:instrText xml:space="preserve">PAGE  </w:instrText>
    </w:r>
    <w:r w:rsidRPr="005D42DA">
      <w:rPr>
        <w:rStyle w:val="PageNumber"/>
        <w:rFonts w:ascii="Times New Roman" w:hAnsi="Times New Roman" w:cs="Times New Roman"/>
      </w:rPr>
      <w:fldChar w:fldCharType="separate"/>
    </w:r>
    <w:r w:rsidR="00B112A6">
      <w:rPr>
        <w:rStyle w:val="PageNumber"/>
        <w:rFonts w:ascii="Times New Roman" w:hAnsi="Times New Roman" w:cs="Times New Roman"/>
        <w:noProof/>
      </w:rPr>
      <w:t>2</w:t>
    </w:r>
    <w:r w:rsidRPr="005D42DA">
      <w:rPr>
        <w:rStyle w:val="PageNumber"/>
        <w:rFonts w:ascii="Times New Roman" w:hAnsi="Times New Roman" w:cs="Times New Roman"/>
      </w:rPr>
      <w:fldChar w:fldCharType="end"/>
    </w:r>
  </w:p>
  <w:p w14:paraId="62584AE1" w14:textId="77777777" w:rsidR="000736AD" w:rsidRDefault="000736A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581C6A"/>
    <w:multiLevelType w:val="hybridMultilevel"/>
    <w:tmpl w:val="21FAE14E"/>
    <w:lvl w:ilvl="0" w:tplc="5D9A47D4">
      <w:start w:val="2"/>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42F14937"/>
    <w:multiLevelType w:val="hybridMultilevel"/>
    <w:tmpl w:val="CA8CE39C"/>
    <w:lvl w:ilvl="0" w:tplc="2EEEC9EA">
      <w:start w:val="2"/>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550202FB"/>
    <w:multiLevelType w:val="hybridMultilevel"/>
    <w:tmpl w:val="190EB052"/>
    <w:lvl w:ilvl="0" w:tplc="9ABA4D0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A57F2D"/>
    <w:multiLevelType w:val="hybridMultilevel"/>
    <w:tmpl w:val="EB2450D2"/>
    <w:lvl w:ilvl="0" w:tplc="E788CF44">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D86C8A"/>
    <w:multiLevelType w:val="hybridMultilevel"/>
    <w:tmpl w:val="D99E1280"/>
    <w:lvl w:ilvl="0" w:tplc="A4E2EE5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6F4B4DC0"/>
    <w:multiLevelType w:val="hybridMultilevel"/>
    <w:tmpl w:val="7FB8432A"/>
    <w:lvl w:ilvl="0" w:tplc="829C049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8"/>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790"/>
    <w:rsid w:val="000020CC"/>
    <w:rsid w:val="00002A32"/>
    <w:rsid w:val="000078C1"/>
    <w:rsid w:val="000100D9"/>
    <w:rsid w:val="0001168C"/>
    <w:rsid w:val="000313A8"/>
    <w:rsid w:val="00040782"/>
    <w:rsid w:val="00066E81"/>
    <w:rsid w:val="00071268"/>
    <w:rsid w:val="000736AD"/>
    <w:rsid w:val="00073F00"/>
    <w:rsid w:val="0009379E"/>
    <w:rsid w:val="000A3F28"/>
    <w:rsid w:val="000A659E"/>
    <w:rsid w:val="000C18DC"/>
    <w:rsid w:val="000C4B27"/>
    <w:rsid w:val="000E74A1"/>
    <w:rsid w:val="000F03D2"/>
    <w:rsid w:val="00102B2E"/>
    <w:rsid w:val="00104A48"/>
    <w:rsid w:val="00113B97"/>
    <w:rsid w:val="00121694"/>
    <w:rsid w:val="00162AD5"/>
    <w:rsid w:val="0016363F"/>
    <w:rsid w:val="00173404"/>
    <w:rsid w:val="00175509"/>
    <w:rsid w:val="00184CB4"/>
    <w:rsid w:val="00197CA0"/>
    <w:rsid w:val="001A1CC8"/>
    <w:rsid w:val="001A31F5"/>
    <w:rsid w:val="001B5A5D"/>
    <w:rsid w:val="001B5C3F"/>
    <w:rsid w:val="001E771D"/>
    <w:rsid w:val="001F17F5"/>
    <w:rsid w:val="002236DF"/>
    <w:rsid w:val="00235FC7"/>
    <w:rsid w:val="00244BA2"/>
    <w:rsid w:val="00245585"/>
    <w:rsid w:val="00286A7A"/>
    <w:rsid w:val="002A1EB9"/>
    <w:rsid w:val="002A5464"/>
    <w:rsid w:val="002A6AD3"/>
    <w:rsid w:val="002A6D9A"/>
    <w:rsid w:val="002E691B"/>
    <w:rsid w:val="00377F66"/>
    <w:rsid w:val="00386BAF"/>
    <w:rsid w:val="00397802"/>
    <w:rsid w:val="003A0DF7"/>
    <w:rsid w:val="003C20E6"/>
    <w:rsid w:val="003C7CA2"/>
    <w:rsid w:val="003F2141"/>
    <w:rsid w:val="003F3B8C"/>
    <w:rsid w:val="003F5B98"/>
    <w:rsid w:val="00415B8C"/>
    <w:rsid w:val="004236ED"/>
    <w:rsid w:val="004345E9"/>
    <w:rsid w:val="00455C5D"/>
    <w:rsid w:val="004716AE"/>
    <w:rsid w:val="00484651"/>
    <w:rsid w:val="004A1C0B"/>
    <w:rsid w:val="004A3AD0"/>
    <w:rsid w:val="004A4AEF"/>
    <w:rsid w:val="004E3168"/>
    <w:rsid w:val="004E77D4"/>
    <w:rsid w:val="004F5F40"/>
    <w:rsid w:val="00523A37"/>
    <w:rsid w:val="00525BED"/>
    <w:rsid w:val="005542E3"/>
    <w:rsid w:val="00573EE9"/>
    <w:rsid w:val="00593C81"/>
    <w:rsid w:val="00595327"/>
    <w:rsid w:val="005B4818"/>
    <w:rsid w:val="005C6B02"/>
    <w:rsid w:val="005D42DA"/>
    <w:rsid w:val="006007AE"/>
    <w:rsid w:val="0061073B"/>
    <w:rsid w:val="00657D8E"/>
    <w:rsid w:val="00671D72"/>
    <w:rsid w:val="0067795A"/>
    <w:rsid w:val="0068557D"/>
    <w:rsid w:val="0069111F"/>
    <w:rsid w:val="006939D1"/>
    <w:rsid w:val="006A062E"/>
    <w:rsid w:val="006A4FAA"/>
    <w:rsid w:val="006C7252"/>
    <w:rsid w:val="006D02E5"/>
    <w:rsid w:val="006D44CD"/>
    <w:rsid w:val="006D7AC8"/>
    <w:rsid w:val="00702BE4"/>
    <w:rsid w:val="007167A5"/>
    <w:rsid w:val="007255E2"/>
    <w:rsid w:val="00725FF9"/>
    <w:rsid w:val="0078303E"/>
    <w:rsid w:val="007B5D56"/>
    <w:rsid w:val="007B7165"/>
    <w:rsid w:val="007C43F3"/>
    <w:rsid w:val="007C797B"/>
    <w:rsid w:val="007D113B"/>
    <w:rsid w:val="007D1169"/>
    <w:rsid w:val="007D26C8"/>
    <w:rsid w:val="007E2155"/>
    <w:rsid w:val="00815684"/>
    <w:rsid w:val="00831A44"/>
    <w:rsid w:val="0083243C"/>
    <w:rsid w:val="00855E10"/>
    <w:rsid w:val="00895200"/>
    <w:rsid w:val="008B3123"/>
    <w:rsid w:val="008C35D6"/>
    <w:rsid w:val="008E5FDA"/>
    <w:rsid w:val="008F56D7"/>
    <w:rsid w:val="00904EC1"/>
    <w:rsid w:val="0090530F"/>
    <w:rsid w:val="00921435"/>
    <w:rsid w:val="00926BE3"/>
    <w:rsid w:val="00930B7A"/>
    <w:rsid w:val="009417F0"/>
    <w:rsid w:val="00974B2A"/>
    <w:rsid w:val="00980319"/>
    <w:rsid w:val="00982C68"/>
    <w:rsid w:val="009A04A7"/>
    <w:rsid w:val="009D1A58"/>
    <w:rsid w:val="009E52E4"/>
    <w:rsid w:val="009E57C0"/>
    <w:rsid w:val="009F7769"/>
    <w:rsid w:val="00A1576E"/>
    <w:rsid w:val="00A16177"/>
    <w:rsid w:val="00A27D4D"/>
    <w:rsid w:val="00A42D86"/>
    <w:rsid w:val="00A556E1"/>
    <w:rsid w:val="00A60F42"/>
    <w:rsid w:val="00A66320"/>
    <w:rsid w:val="00A75DE8"/>
    <w:rsid w:val="00A800F4"/>
    <w:rsid w:val="00A91256"/>
    <w:rsid w:val="00A95461"/>
    <w:rsid w:val="00A97890"/>
    <w:rsid w:val="00AA40E1"/>
    <w:rsid w:val="00AC4C73"/>
    <w:rsid w:val="00AC5A01"/>
    <w:rsid w:val="00AD0098"/>
    <w:rsid w:val="00AD64C1"/>
    <w:rsid w:val="00AD7C88"/>
    <w:rsid w:val="00AF40CD"/>
    <w:rsid w:val="00B112A6"/>
    <w:rsid w:val="00B14FC3"/>
    <w:rsid w:val="00B270DD"/>
    <w:rsid w:val="00B27E47"/>
    <w:rsid w:val="00B46274"/>
    <w:rsid w:val="00B55188"/>
    <w:rsid w:val="00B556C9"/>
    <w:rsid w:val="00B77C5B"/>
    <w:rsid w:val="00BB4413"/>
    <w:rsid w:val="00BB498D"/>
    <w:rsid w:val="00BC58C6"/>
    <w:rsid w:val="00BF33E6"/>
    <w:rsid w:val="00BF5F5A"/>
    <w:rsid w:val="00C22F69"/>
    <w:rsid w:val="00C23B5E"/>
    <w:rsid w:val="00C37090"/>
    <w:rsid w:val="00C4225C"/>
    <w:rsid w:val="00C7296B"/>
    <w:rsid w:val="00C85E62"/>
    <w:rsid w:val="00C940B1"/>
    <w:rsid w:val="00CC77A2"/>
    <w:rsid w:val="00CF4369"/>
    <w:rsid w:val="00D218F8"/>
    <w:rsid w:val="00D361CA"/>
    <w:rsid w:val="00D441C6"/>
    <w:rsid w:val="00D64D35"/>
    <w:rsid w:val="00D72981"/>
    <w:rsid w:val="00D76E83"/>
    <w:rsid w:val="00D81B67"/>
    <w:rsid w:val="00DA0CBC"/>
    <w:rsid w:val="00DA406B"/>
    <w:rsid w:val="00DA701A"/>
    <w:rsid w:val="00DA7DE2"/>
    <w:rsid w:val="00DD3043"/>
    <w:rsid w:val="00DD7774"/>
    <w:rsid w:val="00DE139D"/>
    <w:rsid w:val="00DE5A60"/>
    <w:rsid w:val="00DE63F2"/>
    <w:rsid w:val="00DF0B98"/>
    <w:rsid w:val="00DF2D7D"/>
    <w:rsid w:val="00DF378A"/>
    <w:rsid w:val="00DF4714"/>
    <w:rsid w:val="00E05154"/>
    <w:rsid w:val="00E073CC"/>
    <w:rsid w:val="00E123C2"/>
    <w:rsid w:val="00E13F0F"/>
    <w:rsid w:val="00E15F76"/>
    <w:rsid w:val="00E22015"/>
    <w:rsid w:val="00E26E14"/>
    <w:rsid w:val="00E5771D"/>
    <w:rsid w:val="00E76BA8"/>
    <w:rsid w:val="00EC0870"/>
    <w:rsid w:val="00EC23B8"/>
    <w:rsid w:val="00EC3A69"/>
    <w:rsid w:val="00ED636B"/>
    <w:rsid w:val="00ED6A83"/>
    <w:rsid w:val="00EE0E93"/>
    <w:rsid w:val="00EE22D2"/>
    <w:rsid w:val="00EE6C3C"/>
    <w:rsid w:val="00EF390F"/>
    <w:rsid w:val="00EF6100"/>
    <w:rsid w:val="00F04ADB"/>
    <w:rsid w:val="00F57790"/>
    <w:rsid w:val="00F76F55"/>
    <w:rsid w:val="00F91B39"/>
    <w:rsid w:val="00FB7B7B"/>
    <w:rsid w:val="00FC3E79"/>
    <w:rsid w:val="00FC4352"/>
    <w:rsid w:val="00FF681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3B82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next w:val="Normal"/>
    <w:link w:val="Heading3Char"/>
    <w:qFormat/>
    <w:rsid w:val="00F57790"/>
    <w:pPr>
      <w:keepNext/>
      <w:jc w:val="center"/>
      <w:outlineLvl w:val="2"/>
    </w:pPr>
    <w:rPr>
      <w:rFonts w:ascii=".VnTimeH" w:eastAsia="Times New Roman" w:hAnsi=".VnTimeH" w:cs="Times New Roman"/>
      <w:b/>
      <w:bCs/>
      <w:sz w:val="22"/>
    </w:rPr>
  </w:style>
  <w:style w:type="paragraph" w:styleId="Heading8">
    <w:name w:val="heading 8"/>
    <w:basedOn w:val="Normal"/>
    <w:next w:val="Normal"/>
    <w:link w:val="Heading8Char"/>
    <w:qFormat/>
    <w:rsid w:val="00F57790"/>
    <w:pPr>
      <w:keepNext/>
      <w:widowControl w:val="0"/>
      <w:spacing w:before="120" w:after="120" w:line="360" w:lineRule="exact"/>
      <w:ind w:firstLine="720"/>
      <w:jc w:val="both"/>
      <w:outlineLvl w:val="7"/>
    </w:pPr>
    <w:rPr>
      <w:rFonts w:ascii=".VnTime" w:eastAsia="Times New Roman" w:hAnsi=".VnTime"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57790"/>
    <w:rPr>
      <w:rFonts w:ascii=".VnTimeH" w:eastAsia="Times New Roman" w:hAnsi=".VnTimeH" w:cs="Times New Roman"/>
      <w:b/>
      <w:bCs/>
      <w:sz w:val="22"/>
    </w:rPr>
  </w:style>
  <w:style w:type="character" w:customStyle="1" w:styleId="Heading8Char">
    <w:name w:val="Heading 8 Char"/>
    <w:basedOn w:val="DefaultParagraphFont"/>
    <w:link w:val="Heading8"/>
    <w:rsid w:val="00F57790"/>
    <w:rPr>
      <w:rFonts w:ascii=".VnTime" w:eastAsia="Times New Roman" w:hAnsi=".VnTime" w:cs="Times New Roman"/>
      <w:b/>
      <w:bCs/>
      <w:i/>
      <w:iCs/>
      <w:sz w:val="28"/>
      <w:szCs w:val="28"/>
    </w:rPr>
  </w:style>
  <w:style w:type="paragraph" w:styleId="Header">
    <w:name w:val="header"/>
    <w:basedOn w:val="Normal"/>
    <w:link w:val="HeaderChar"/>
    <w:uiPriority w:val="99"/>
    <w:unhideWhenUsed/>
    <w:rsid w:val="005D42DA"/>
    <w:pPr>
      <w:tabs>
        <w:tab w:val="center" w:pos="4680"/>
        <w:tab w:val="right" w:pos="9360"/>
      </w:tabs>
    </w:pPr>
  </w:style>
  <w:style w:type="character" w:customStyle="1" w:styleId="HeaderChar">
    <w:name w:val="Header Char"/>
    <w:basedOn w:val="DefaultParagraphFont"/>
    <w:link w:val="Header"/>
    <w:uiPriority w:val="99"/>
    <w:rsid w:val="005D42DA"/>
  </w:style>
  <w:style w:type="character" w:styleId="PageNumber">
    <w:name w:val="page number"/>
    <w:basedOn w:val="DefaultParagraphFont"/>
    <w:uiPriority w:val="99"/>
    <w:semiHidden/>
    <w:unhideWhenUsed/>
    <w:rsid w:val="005D42DA"/>
  </w:style>
  <w:style w:type="paragraph" w:styleId="Footer">
    <w:name w:val="footer"/>
    <w:basedOn w:val="Normal"/>
    <w:link w:val="FooterChar"/>
    <w:uiPriority w:val="99"/>
    <w:unhideWhenUsed/>
    <w:rsid w:val="005D42DA"/>
    <w:pPr>
      <w:tabs>
        <w:tab w:val="center" w:pos="4680"/>
        <w:tab w:val="right" w:pos="9360"/>
      </w:tabs>
    </w:pPr>
  </w:style>
  <w:style w:type="character" w:customStyle="1" w:styleId="FooterChar">
    <w:name w:val="Footer Char"/>
    <w:basedOn w:val="DefaultParagraphFont"/>
    <w:link w:val="Footer"/>
    <w:uiPriority w:val="99"/>
    <w:rsid w:val="005D42DA"/>
  </w:style>
  <w:style w:type="table" w:styleId="TableGrid">
    <w:name w:val="Table Grid"/>
    <w:basedOn w:val="TableNormal"/>
    <w:uiPriority w:val="39"/>
    <w:rsid w:val="005D42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DF4714"/>
  </w:style>
  <w:style w:type="character" w:styleId="CommentReference">
    <w:name w:val="annotation reference"/>
    <w:basedOn w:val="DefaultParagraphFont"/>
    <w:uiPriority w:val="99"/>
    <w:semiHidden/>
    <w:unhideWhenUsed/>
    <w:rsid w:val="001B5A5D"/>
    <w:rPr>
      <w:sz w:val="16"/>
      <w:szCs w:val="16"/>
    </w:rPr>
  </w:style>
  <w:style w:type="paragraph" w:styleId="CommentText">
    <w:name w:val="annotation text"/>
    <w:basedOn w:val="Normal"/>
    <w:link w:val="CommentTextChar"/>
    <w:uiPriority w:val="99"/>
    <w:semiHidden/>
    <w:unhideWhenUsed/>
    <w:rsid w:val="001B5A5D"/>
    <w:rPr>
      <w:sz w:val="20"/>
      <w:szCs w:val="20"/>
    </w:rPr>
  </w:style>
  <w:style w:type="character" w:customStyle="1" w:styleId="CommentTextChar">
    <w:name w:val="Comment Text Char"/>
    <w:basedOn w:val="DefaultParagraphFont"/>
    <w:link w:val="CommentText"/>
    <w:uiPriority w:val="99"/>
    <w:semiHidden/>
    <w:rsid w:val="001B5A5D"/>
    <w:rPr>
      <w:sz w:val="20"/>
      <w:szCs w:val="20"/>
    </w:rPr>
  </w:style>
  <w:style w:type="paragraph" w:styleId="CommentSubject">
    <w:name w:val="annotation subject"/>
    <w:basedOn w:val="CommentText"/>
    <w:next w:val="CommentText"/>
    <w:link w:val="CommentSubjectChar"/>
    <w:uiPriority w:val="99"/>
    <w:semiHidden/>
    <w:unhideWhenUsed/>
    <w:rsid w:val="001B5A5D"/>
    <w:rPr>
      <w:b/>
      <w:bCs/>
    </w:rPr>
  </w:style>
  <w:style w:type="character" w:customStyle="1" w:styleId="CommentSubjectChar">
    <w:name w:val="Comment Subject Char"/>
    <w:basedOn w:val="CommentTextChar"/>
    <w:link w:val="CommentSubject"/>
    <w:uiPriority w:val="99"/>
    <w:semiHidden/>
    <w:rsid w:val="001B5A5D"/>
    <w:rPr>
      <w:b/>
      <w:bCs/>
      <w:sz w:val="20"/>
      <w:szCs w:val="20"/>
    </w:rPr>
  </w:style>
  <w:style w:type="paragraph" w:styleId="BalloonText">
    <w:name w:val="Balloon Text"/>
    <w:basedOn w:val="Normal"/>
    <w:link w:val="BalloonTextChar"/>
    <w:uiPriority w:val="99"/>
    <w:semiHidden/>
    <w:unhideWhenUsed/>
    <w:rsid w:val="00D361C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361CA"/>
    <w:rPr>
      <w:rFonts w:ascii="Times New Roman" w:hAnsi="Times New Roman" w:cs="Times New Roman"/>
      <w:sz w:val="18"/>
      <w:szCs w:val="18"/>
    </w:rPr>
  </w:style>
  <w:style w:type="paragraph" w:styleId="ListParagraph">
    <w:name w:val="List Paragraph"/>
    <w:aliases w:val="lp1,List Paragraph2,List Paragraph1,Colorful List - Accent 12"/>
    <w:basedOn w:val="Normal"/>
    <w:link w:val="ListParagraphChar"/>
    <w:uiPriority w:val="34"/>
    <w:qFormat/>
    <w:rsid w:val="00FB7B7B"/>
    <w:pPr>
      <w:ind w:left="720"/>
      <w:contextualSpacing/>
    </w:p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OOTNOTE,footnote text"/>
    <w:basedOn w:val="Normal"/>
    <w:link w:val="FootnoteTextChar"/>
    <w:uiPriority w:val="99"/>
    <w:unhideWhenUsed/>
    <w:qFormat/>
    <w:rsid w:val="003F5B98"/>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basedOn w:val="DefaultParagraphFont"/>
    <w:link w:val="FootnoteText"/>
    <w:uiPriority w:val="99"/>
    <w:qFormat/>
    <w:rsid w:val="003F5B98"/>
  </w:style>
  <w:style w:type="character" w:styleId="FootnoteReference">
    <w:name w:val="footnote reference"/>
    <w:aliases w:val="Footnote,Footnote text,ftref,Footnote Text1,f,BearingPoint,16 Point,Superscript 6 Point,fr,Footnote Text Char Char Char Char Char Char Ch Char Char Char Char Char Char C,Ref,de nota al pie,Footnote + Arial,10 pt,Black,Footnote Text11"/>
    <w:basedOn w:val="DefaultParagraphFont"/>
    <w:link w:val="CharChar1CharCharCharChar1CharCharCharCharCharCharCharChar"/>
    <w:uiPriority w:val="99"/>
    <w:unhideWhenUsed/>
    <w:qFormat/>
    <w:rsid w:val="003F5B98"/>
    <w:rPr>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qFormat/>
    <w:rsid w:val="00286A7A"/>
    <w:pPr>
      <w:spacing w:after="160" w:line="240" w:lineRule="exact"/>
    </w:pPr>
    <w:rPr>
      <w:vertAlign w:val="superscript"/>
    </w:rPr>
  </w:style>
  <w:style w:type="character" w:customStyle="1" w:styleId="normal-h1">
    <w:name w:val="normal-h1"/>
    <w:rsid w:val="00ED636B"/>
    <w:rPr>
      <w:rFonts w:ascii="Times New Roman" w:hAnsi="Times New Roman"/>
      <w:sz w:val="28"/>
    </w:rPr>
  </w:style>
  <w:style w:type="character" w:customStyle="1" w:styleId="ListParagraphChar">
    <w:name w:val="List Paragraph Char"/>
    <w:aliases w:val="lp1 Char,List Paragraph2 Char,List Paragraph1 Char,Colorful List - Accent 12 Char"/>
    <w:link w:val="ListParagraph"/>
    <w:uiPriority w:val="34"/>
    <w:locked/>
    <w:rsid w:val="00E5771D"/>
  </w:style>
  <w:style w:type="paragraph" w:styleId="NormalWeb">
    <w:name w:val="Normal (Web)"/>
    <w:basedOn w:val="Normal"/>
    <w:uiPriority w:val="99"/>
    <w:unhideWhenUsed/>
    <w:rsid w:val="00702BE4"/>
    <w:pPr>
      <w:spacing w:before="100" w:beforeAutospacing="1" w:after="100" w:afterAutospacing="1"/>
    </w:pPr>
    <w:rPr>
      <w:rFonts w:ascii="Times New Roman" w:hAnsi="Times New Roman" w:cs="Times New Roman"/>
    </w:rPr>
  </w:style>
  <w:style w:type="character" w:customStyle="1" w:styleId="s5">
    <w:name w:val="s5"/>
    <w:basedOn w:val="DefaultParagraphFont"/>
    <w:rsid w:val="00162AD5"/>
  </w:style>
  <w:style w:type="character" w:customStyle="1" w:styleId="s4">
    <w:name w:val="s4"/>
    <w:basedOn w:val="DefaultParagraphFont"/>
    <w:rsid w:val="00162AD5"/>
  </w:style>
  <w:style w:type="character" w:customStyle="1" w:styleId="apple-converted-space">
    <w:name w:val="apple-converted-space"/>
    <w:basedOn w:val="DefaultParagraphFont"/>
    <w:rsid w:val="00162AD5"/>
  </w:style>
  <w:style w:type="paragraph" w:customStyle="1" w:styleId="s17">
    <w:name w:val="s17"/>
    <w:basedOn w:val="Normal"/>
    <w:rsid w:val="00BB498D"/>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1372">
      <w:bodyDiv w:val="1"/>
      <w:marLeft w:val="0"/>
      <w:marRight w:val="0"/>
      <w:marTop w:val="0"/>
      <w:marBottom w:val="0"/>
      <w:divBdr>
        <w:top w:val="none" w:sz="0" w:space="0" w:color="auto"/>
        <w:left w:val="none" w:sz="0" w:space="0" w:color="auto"/>
        <w:bottom w:val="none" w:sz="0" w:space="0" w:color="auto"/>
        <w:right w:val="none" w:sz="0" w:space="0" w:color="auto"/>
      </w:divBdr>
    </w:div>
    <w:div w:id="443232001">
      <w:bodyDiv w:val="1"/>
      <w:marLeft w:val="0"/>
      <w:marRight w:val="0"/>
      <w:marTop w:val="0"/>
      <w:marBottom w:val="0"/>
      <w:divBdr>
        <w:top w:val="none" w:sz="0" w:space="0" w:color="auto"/>
        <w:left w:val="none" w:sz="0" w:space="0" w:color="auto"/>
        <w:bottom w:val="none" w:sz="0" w:space="0" w:color="auto"/>
        <w:right w:val="none" w:sz="0" w:space="0" w:color="auto"/>
      </w:divBdr>
    </w:div>
    <w:div w:id="1156727640">
      <w:bodyDiv w:val="1"/>
      <w:marLeft w:val="0"/>
      <w:marRight w:val="0"/>
      <w:marTop w:val="0"/>
      <w:marBottom w:val="0"/>
      <w:divBdr>
        <w:top w:val="none" w:sz="0" w:space="0" w:color="auto"/>
        <w:left w:val="none" w:sz="0" w:space="0" w:color="auto"/>
        <w:bottom w:val="none" w:sz="0" w:space="0" w:color="auto"/>
        <w:right w:val="none" w:sz="0" w:space="0" w:color="auto"/>
      </w:divBdr>
    </w:div>
    <w:div w:id="1312564096">
      <w:bodyDiv w:val="1"/>
      <w:marLeft w:val="0"/>
      <w:marRight w:val="0"/>
      <w:marTop w:val="0"/>
      <w:marBottom w:val="0"/>
      <w:divBdr>
        <w:top w:val="none" w:sz="0" w:space="0" w:color="auto"/>
        <w:left w:val="none" w:sz="0" w:space="0" w:color="auto"/>
        <w:bottom w:val="none" w:sz="0" w:space="0" w:color="auto"/>
        <w:right w:val="none" w:sz="0" w:space="0" w:color="auto"/>
      </w:divBdr>
    </w:div>
    <w:div w:id="1392654995">
      <w:bodyDiv w:val="1"/>
      <w:marLeft w:val="0"/>
      <w:marRight w:val="0"/>
      <w:marTop w:val="0"/>
      <w:marBottom w:val="0"/>
      <w:divBdr>
        <w:top w:val="none" w:sz="0" w:space="0" w:color="auto"/>
        <w:left w:val="none" w:sz="0" w:space="0" w:color="auto"/>
        <w:bottom w:val="none" w:sz="0" w:space="0" w:color="auto"/>
        <w:right w:val="none" w:sz="0" w:space="0" w:color="auto"/>
      </w:divBdr>
    </w:div>
    <w:div w:id="1702585792">
      <w:bodyDiv w:val="1"/>
      <w:marLeft w:val="0"/>
      <w:marRight w:val="0"/>
      <w:marTop w:val="0"/>
      <w:marBottom w:val="0"/>
      <w:divBdr>
        <w:top w:val="none" w:sz="0" w:space="0" w:color="auto"/>
        <w:left w:val="none" w:sz="0" w:space="0" w:color="auto"/>
        <w:bottom w:val="none" w:sz="0" w:space="0" w:color="auto"/>
        <w:right w:val="none" w:sz="0" w:space="0" w:color="auto"/>
      </w:divBdr>
    </w:div>
    <w:div w:id="1829125418">
      <w:bodyDiv w:val="1"/>
      <w:marLeft w:val="0"/>
      <w:marRight w:val="0"/>
      <w:marTop w:val="0"/>
      <w:marBottom w:val="0"/>
      <w:divBdr>
        <w:top w:val="none" w:sz="0" w:space="0" w:color="auto"/>
        <w:left w:val="none" w:sz="0" w:space="0" w:color="auto"/>
        <w:bottom w:val="none" w:sz="0" w:space="0" w:color="auto"/>
        <w:right w:val="none" w:sz="0" w:space="0" w:color="auto"/>
      </w:divBdr>
    </w:div>
    <w:div w:id="2000768890">
      <w:bodyDiv w:val="1"/>
      <w:marLeft w:val="0"/>
      <w:marRight w:val="0"/>
      <w:marTop w:val="0"/>
      <w:marBottom w:val="0"/>
      <w:divBdr>
        <w:top w:val="none" w:sz="0" w:space="0" w:color="auto"/>
        <w:left w:val="none" w:sz="0" w:space="0" w:color="auto"/>
        <w:bottom w:val="none" w:sz="0" w:space="0" w:color="auto"/>
        <w:right w:val="none" w:sz="0" w:space="0" w:color="auto"/>
      </w:divBdr>
    </w:div>
    <w:div w:id="2002198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microsoft.com/office/2011/relationships/people" Target="peop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20</Pages>
  <Words>8684</Words>
  <Characters>49504</Characters>
  <Application>Microsoft Macintosh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cp:lastPrinted>2025-03-31T10:32:00Z</cp:lastPrinted>
  <dcterms:created xsi:type="dcterms:W3CDTF">2025-04-04T01:39:00Z</dcterms:created>
  <dcterms:modified xsi:type="dcterms:W3CDTF">2025-04-04T06:26:00Z</dcterms:modified>
</cp:coreProperties>
</file>